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59F" w:rsidRPr="0058659F" w:rsidRDefault="0058659F" w:rsidP="0058659F">
      <w:pPr>
        <w:jc w:val="center"/>
        <w:rPr>
          <w:b/>
          <w:sz w:val="40"/>
          <w:szCs w:val="40"/>
        </w:rPr>
      </w:pPr>
      <w:r>
        <w:rPr>
          <w:b/>
          <w:sz w:val="40"/>
          <w:szCs w:val="40"/>
        </w:rPr>
        <w:t>ENGLISH LANGUAGE</w:t>
      </w:r>
      <w:r w:rsidRPr="00DF7289">
        <w:rPr>
          <w:b/>
          <w:sz w:val="40"/>
          <w:szCs w:val="40"/>
        </w:rPr>
        <w:t xml:space="preserve"> JSS 1</w:t>
      </w:r>
    </w:p>
    <w:p w:rsidR="00855D85" w:rsidRPr="0058659F" w:rsidRDefault="0058659F" w:rsidP="0058659F">
      <w:pPr>
        <w:jc w:val="center"/>
        <w:rPr>
          <w:b/>
          <w:sz w:val="40"/>
          <w:szCs w:val="40"/>
        </w:rPr>
      </w:pPr>
      <w:r>
        <w:rPr>
          <w:b/>
          <w:sz w:val="40"/>
          <w:szCs w:val="40"/>
        </w:rPr>
        <w:t>SECOND</w:t>
      </w:r>
      <w:r w:rsidRPr="00DF7289">
        <w:rPr>
          <w:b/>
          <w:sz w:val="40"/>
          <w:szCs w:val="40"/>
        </w:rPr>
        <w:t xml:space="preserve"> TERM</w:t>
      </w:r>
    </w:p>
    <w:p w:rsidR="00855D85" w:rsidRDefault="00855D85" w:rsidP="00855D85">
      <w:pPr>
        <w:spacing w:after="0"/>
        <w:rPr>
          <w:rFonts w:ascii="Times New Roman" w:hAnsi="Times New Roman"/>
          <w:b/>
          <w:sz w:val="24"/>
          <w:szCs w:val="24"/>
        </w:rPr>
      </w:pPr>
      <w:r>
        <w:rPr>
          <w:rFonts w:ascii="Times New Roman" w:hAnsi="Times New Roman"/>
          <w:b/>
          <w:sz w:val="24"/>
          <w:szCs w:val="24"/>
        </w:rPr>
        <w:t>SCHEME OF WORK</w:t>
      </w:r>
    </w:p>
    <w:p w:rsidR="00855D85" w:rsidRDefault="00855D85" w:rsidP="00855D85">
      <w:pPr>
        <w:spacing w:after="0"/>
        <w:rPr>
          <w:rFonts w:ascii="Times New Roman" w:hAnsi="Times New Roman"/>
          <w:b/>
          <w:sz w:val="24"/>
          <w:szCs w:val="24"/>
        </w:rPr>
      </w:pPr>
    </w:p>
    <w:p w:rsidR="000233A0" w:rsidRPr="00855D85" w:rsidRDefault="00C22C4F" w:rsidP="00855D85">
      <w:pPr>
        <w:spacing w:after="0"/>
        <w:rPr>
          <w:rFonts w:ascii="Times New Roman" w:hAnsi="Times New Roman"/>
          <w:b/>
          <w:sz w:val="24"/>
          <w:szCs w:val="24"/>
        </w:rPr>
      </w:pPr>
      <w:r w:rsidRPr="00855D85">
        <w:rPr>
          <w:rFonts w:ascii="Times New Roman" w:hAnsi="Times New Roman"/>
          <w:b/>
          <w:sz w:val="24"/>
          <w:szCs w:val="24"/>
        </w:rPr>
        <w:t>WEEK</w:t>
      </w:r>
      <w:r w:rsidR="00855D85">
        <w:rPr>
          <w:rFonts w:ascii="Times New Roman" w:hAnsi="Times New Roman"/>
          <w:b/>
          <w:sz w:val="24"/>
          <w:szCs w:val="24"/>
        </w:rPr>
        <w:tab/>
        <w:t>TOPIC</w:t>
      </w:r>
    </w:p>
    <w:p w:rsidR="000233A0" w:rsidRPr="00855D85" w:rsidRDefault="00855D85" w:rsidP="00855D85">
      <w:pPr>
        <w:pStyle w:val="ListParagraph"/>
        <w:numPr>
          <w:ilvl w:val="0"/>
          <w:numId w:val="1"/>
        </w:numPr>
        <w:tabs>
          <w:tab w:val="left" w:pos="1440"/>
        </w:tabs>
        <w:spacing w:after="0"/>
        <w:rPr>
          <w:rFonts w:ascii="Times New Roman" w:hAnsi="Times New Roman"/>
          <w:sz w:val="24"/>
          <w:szCs w:val="24"/>
        </w:rPr>
      </w:pPr>
      <w:r>
        <w:rPr>
          <w:rFonts w:ascii="Times New Roman" w:hAnsi="Times New Roman"/>
          <w:sz w:val="24"/>
          <w:szCs w:val="24"/>
        </w:rPr>
        <w:tab/>
      </w:r>
      <w:r w:rsidR="00C22C4F" w:rsidRPr="00855D85">
        <w:rPr>
          <w:rFonts w:ascii="Times New Roman" w:hAnsi="Times New Roman"/>
          <w:sz w:val="24"/>
          <w:szCs w:val="24"/>
        </w:rPr>
        <w:t>R</w:t>
      </w:r>
      <w:r w:rsidR="000233A0" w:rsidRPr="00855D85">
        <w:rPr>
          <w:rFonts w:ascii="Times New Roman" w:hAnsi="Times New Roman"/>
          <w:sz w:val="24"/>
          <w:szCs w:val="24"/>
        </w:rPr>
        <w:t>EVISION</w:t>
      </w:r>
    </w:p>
    <w:p w:rsidR="000233A0" w:rsidRPr="00855D85" w:rsidRDefault="000233A0" w:rsidP="00855D85">
      <w:pPr>
        <w:pStyle w:val="ListParagraph"/>
        <w:numPr>
          <w:ilvl w:val="0"/>
          <w:numId w:val="1"/>
        </w:numPr>
        <w:spacing w:after="0"/>
        <w:ind w:left="1440" w:hanging="1080"/>
        <w:rPr>
          <w:rFonts w:ascii="Times New Roman" w:hAnsi="Times New Roman"/>
          <w:sz w:val="24"/>
          <w:szCs w:val="24"/>
        </w:rPr>
      </w:pPr>
      <w:r w:rsidRPr="00855D85">
        <w:rPr>
          <w:rFonts w:ascii="Times New Roman" w:hAnsi="Times New Roman"/>
          <w:sz w:val="24"/>
          <w:szCs w:val="24"/>
        </w:rPr>
        <w:t xml:space="preserve">Speech Work: </w:t>
      </w:r>
      <w:r w:rsidR="00B82A35" w:rsidRPr="00855D85">
        <w:rPr>
          <w:rFonts w:ascii="Times New Roman" w:hAnsi="Times New Roman"/>
          <w:sz w:val="24"/>
          <w:szCs w:val="24"/>
        </w:rPr>
        <w:t>/u/</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Grammar: Adverbs</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Comprehension: Page 126 (c)</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Composition: Formal Letter</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 xml:space="preserve">Literature: </w:t>
      </w:r>
      <w:r w:rsidR="00B31F66" w:rsidRPr="00855D85">
        <w:rPr>
          <w:rFonts w:ascii="Times New Roman" w:hAnsi="Times New Roman"/>
          <w:sz w:val="24"/>
          <w:szCs w:val="24"/>
        </w:rPr>
        <w:t>African tales (T</w:t>
      </w:r>
      <w:r w:rsidRPr="00855D85">
        <w:rPr>
          <w:rFonts w:ascii="Times New Roman" w:hAnsi="Times New Roman"/>
          <w:sz w:val="24"/>
          <w:szCs w:val="24"/>
        </w:rPr>
        <w:t>hemes and</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Features)</w:t>
      </w:r>
    </w:p>
    <w:p w:rsidR="00B82A35" w:rsidRPr="00855D85" w:rsidRDefault="00B82A35" w:rsidP="00855D85">
      <w:pPr>
        <w:pStyle w:val="ListParagraph"/>
        <w:numPr>
          <w:ilvl w:val="0"/>
          <w:numId w:val="1"/>
        </w:numPr>
        <w:spacing w:after="0"/>
        <w:ind w:left="1440" w:hanging="1080"/>
        <w:rPr>
          <w:rFonts w:ascii="Times New Roman" w:hAnsi="Times New Roman"/>
          <w:sz w:val="24"/>
          <w:szCs w:val="24"/>
        </w:rPr>
      </w:pPr>
      <w:r w:rsidRPr="00855D85">
        <w:rPr>
          <w:rFonts w:ascii="Times New Roman" w:hAnsi="Times New Roman"/>
          <w:sz w:val="24"/>
          <w:szCs w:val="24"/>
        </w:rPr>
        <w:t>Speech Work: Contrast /u:/, /u/</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Grammar: Tenses: Present Tense,</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 xml:space="preserve">Present </w:t>
      </w:r>
      <w:r w:rsidR="00E95CD2" w:rsidRPr="00855D85">
        <w:rPr>
          <w:rFonts w:ascii="Times New Roman" w:hAnsi="Times New Roman"/>
          <w:sz w:val="24"/>
          <w:szCs w:val="24"/>
        </w:rPr>
        <w:t>Continuous</w:t>
      </w:r>
      <w:r w:rsidRPr="00855D85">
        <w:rPr>
          <w:rFonts w:ascii="Times New Roman" w:hAnsi="Times New Roman"/>
          <w:sz w:val="24"/>
          <w:szCs w:val="24"/>
        </w:rPr>
        <w:t>, Present Perfect</w:t>
      </w:r>
    </w:p>
    <w:p w:rsidR="00B82A35" w:rsidRPr="00855D85" w:rsidRDefault="00E95CD2"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Continuous</w:t>
      </w:r>
      <w:r w:rsidR="00B82A35" w:rsidRPr="00855D85">
        <w:rPr>
          <w:rFonts w:ascii="Times New Roman" w:hAnsi="Times New Roman"/>
          <w:sz w:val="24"/>
          <w:szCs w:val="24"/>
        </w:rPr>
        <w:t xml:space="preserve"> Tense</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Comprehension: Page 126 (c)</w:t>
      </w:r>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Composition: A Letter to the School</w:t>
      </w:r>
    </w:p>
    <w:p w:rsidR="00B82A35" w:rsidRPr="00855D85" w:rsidRDefault="00B82A35" w:rsidP="00855D85">
      <w:pPr>
        <w:pStyle w:val="ListParagraph"/>
        <w:spacing w:after="0"/>
        <w:ind w:left="1440"/>
        <w:rPr>
          <w:rFonts w:ascii="Times New Roman" w:hAnsi="Times New Roman"/>
          <w:sz w:val="24"/>
          <w:szCs w:val="24"/>
        </w:rPr>
      </w:pPr>
      <w:proofErr w:type="spellStart"/>
      <w:proofErr w:type="gramStart"/>
      <w:r w:rsidRPr="00855D85">
        <w:rPr>
          <w:rFonts w:ascii="Times New Roman" w:hAnsi="Times New Roman"/>
          <w:sz w:val="24"/>
          <w:szCs w:val="24"/>
        </w:rPr>
        <w:t>Authority:LetterofComplaints</w:t>
      </w:r>
      <w:proofErr w:type="spellEnd"/>
      <w:proofErr w:type="gramEnd"/>
    </w:p>
    <w:p w:rsidR="00B82A35"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Literature: Introduction to Poetry</w:t>
      </w:r>
    </w:p>
    <w:p w:rsidR="000233A0" w:rsidRPr="00855D85" w:rsidRDefault="00B82A35" w:rsidP="00855D85">
      <w:pPr>
        <w:pStyle w:val="ListParagraph"/>
        <w:spacing w:after="0"/>
        <w:ind w:left="1440"/>
        <w:rPr>
          <w:rFonts w:ascii="Times New Roman" w:hAnsi="Times New Roman"/>
          <w:sz w:val="24"/>
          <w:szCs w:val="24"/>
        </w:rPr>
      </w:pPr>
      <w:r w:rsidRPr="00855D85">
        <w:rPr>
          <w:rFonts w:ascii="Times New Roman" w:hAnsi="Times New Roman"/>
          <w:sz w:val="24"/>
          <w:szCs w:val="24"/>
        </w:rPr>
        <w:t>(Definition and Features).</w:t>
      </w:r>
    </w:p>
    <w:p w:rsidR="00E95CD2" w:rsidRPr="00855D85" w:rsidRDefault="00E95CD2" w:rsidP="00855D85">
      <w:pPr>
        <w:pStyle w:val="ListParagraph"/>
        <w:spacing w:after="0"/>
        <w:ind w:left="1440"/>
        <w:rPr>
          <w:rFonts w:ascii="Times New Roman" w:hAnsi="Times New Roman"/>
          <w:sz w:val="24"/>
          <w:szCs w:val="24"/>
        </w:rPr>
      </w:pPr>
      <w:r w:rsidRPr="00855D85">
        <w:rPr>
          <w:rFonts w:ascii="Times New Roman" w:hAnsi="Times New Roman"/>
          <w:sz w:val="24"/>
          <w:szCs w:val="24"/>
        </w:rPr>
        <w:t>Use recommended text on drama</w:t>
      </w:r>
    </w:p>
    <w:p w:rsidR="00E95CD2" w:rsidRPr="00855D85" w:rsidRDefault="00E95CD2" w:rsidP="00855D85">
      <w:pPr>
        <w:pStyle w:val="ListParagraph"/>
        <w:numPr>
          <w:ilvl w:val="0"/>
          <w:numId w:val="1"/>
        </w:numPr>
        <w:spacing w:after="0"/>
        <w:ind w:left="1440" w:hanging="1080"/>
        <w:rPr>
          <w:rFonts w:ascii="Times New Roman" w:hAnsi="Times New Roman"/>
          <w:sz w:val="24"/>
          <w:szCs w:val="24"/>
        </w:rPr>
      </w:pPr>
      <w:r w:rsidRPr="00855D85">
        <w:rPr>
          <w:rFonts w:ascii="Times New Roman" w:hAnsi="Times New Roman"/>
          <w:sz w:val="24"/>
          <w:szCs w:val="24"/>
        </w:rPr>
        <w:t xml:space="preserve">Speech Work: </w:t>
      </w:r>
    </w:p>
    <w:p w:rsidR="00E95CD2"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Grammar: /ᴧ/The Simple Past Tense</w:t>
      </w:r>
    </w:p>
    <w:p w:rsidR="00566431"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Simple Past Tense, Past Continuous</w:t>
      </w:r>
    </w:p>
    <w:p w:rsidR="00566431"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Tense, Past Perfect Tense, Past</w:t>
      </w:r>
    </w:p>
    <w:p w:rsidR="00566431"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Perfect Continuous Tense</w:t>
      </w:r>
    </w:p>
    <w:p w:rsidR="00E95CD2"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Comprehension: Unit 11</w:t>
      </w:r>
    </w:p>
    <w:p w:rsidR="00E95CD2" w:rsidRPr="00855D85" w:rsidRDefault="00E95CD2"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Composition: Formal Letter</w:t>
      </w:r>
    </w:p>
    <w:p w:rsidR="00E95CD2" w:rsidRPr="00855D85" w:rsidRDefault="00E95CD2" w:rsidP="00855D85">
      <w:pPr>
        <w:pStyle w:val="ListParagraph"/>
        <w:spacing w:after="0"/>
        <w:ind w:left="1440"/>
        <w:rPr>
          <w:rFonts w:ascii="Times New Roman" w:hAnsi="Times New Roman"/>
          <w:sz w:val="24"/>
          <w:szCs w:val="24"/>
        </w:rPr>
      </w:pPr>
      <w:proofErr w:type="spellStart"/>
      <w:proofErr w:type="gramStart"/>
      <w:r w:rsidRPr="00855D85">
        <w:rPr>
          <w:rFonts w:ascii="Times New Roman" w:hAnsi="Times New Roman"/>
          <w:sz w:val="24"/>
          <w:szCs w:val="24"/>
        </w:rPr>
        <w:t>Literature:</w:t>
      </w:r>
      <w:r w:rsidR="00B31F66" w:rsidRPr="00855D85">
        <w:rPr>
          <w:rFonts w:ascii="Times New Roman" w:hAnsi="Times New Roman"/>
          <w:sz w:val="24"/>
          <w:szCs w:val="24"/>
        </w:rPr>
        <w:t>Poetry</w:t>
      </w:r>
      <w:proofErr w:type="spellEnd"/>
      <w:proofErr w:type="gramEnd"/>
      <w:r w:rsidR="00B31F66" w:rsidRPr="00855D85">
        <w:rPr>
          <w:rFonts w:ascii="Times New Roman" w:hAnsi="Times New Roman"/>
          <w:sz w:val="24"/>
          <w:szCs w:val="24"/>
        </w:rPr>
        <w:t xml:space="preserve"> (T</w:t>
      </w:r>
      <w:r w:rsidR="00566431" w:rsidRPr="00855D85">
        <w:rPr>
          <w:rFonts w:ascii="Times New Roman" w:hAnsi="Times New Roman"/>
          <w:sz w:val="24"/>
          <w:szCs w:val="24"/>
        </w:rPr>
        <w:t>ypes)</w:t>
      </w:r>
    </w:p>
    <w:p w:rsidR="00AF33D5"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Difference between Oral and W</w:t>
      </w:r>
      <w:r w:rsidR="00566431" w:rsidRPr="00855D85">
        <w:rPr>
          <w:rFonts w:ascii="Times New Roman" w:hAnsi="Times New Roman"/>
          <w:sz w:val="24"/>
          <w:szCs w:val="24"/>
        </w:rPr>
        <w:t>ritten</w:t>
      </w:r>
    </w:p>
    <w:p w:rsidR="00566431"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Literature.</w:t>
      </w:r>
    </w:p>
    <w:p w:rsidR="00566431" w:rsidRPr="00855D85" w:rsidRDefault="00566431" w:rsidP="00855D85">
      <w:pPr>
        <w:pStyle w:val="ListParagraph"/>
        <w:numPr>
          <w:ilvl w:val="0"/>
          <w:numId w:val="1"/>
        </w:numPr>
        <w:spacing w:after="0"/>
        <w:ind w:left="1440" w:hanging="1080"/>
        <w:rPr>
          <w:rFonts w:ascii="Times New Roman" w:hAnsi="Times New Roman"/>
          <w:sz w:val="24"/>
          <w:szCs w:val="24"/>
        </w:rPr>
      </w:pPr>
      <w:r w:rsidRPr="00855D85">
        <w:rPr>
          <w:rFonts w:ascii="Times New Roman" w:hAnsi="Times New Roman"/>
          <w:sz w:val="24"/>
          <w:szCs w:val="24"/>
        </w:rPr>
        <w:t>Speech Work: /Ȝ/</w:t>
      </w:r>
    </w:p>
    <w:p w:rsidR="00566431"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Grammar: Activities on Tenses (Present</w:t>
      </w:r>
    </w:p>
    <w:p w:rsidR="00566431"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And Past)</w:t>
      </w:r>
    </w:p>
    <w:p w:rsidR="00566431" w:rsidRPr="00855D85" w:rsidRDefault="004C4D16" w:rsidP="00855D85">
      <w:pPr>
        <w:spacing w:after="0"/>
        <w:ind w:left="360"/>
        <w:rPr>
          <w:rFonts w:ascii="Times New Roman" w:hAnsi="Times New Roman"/>
          <w:sz w:val="24"/>
          <w:szCs w:val="24"/>
        </w:rPr>
      </w:pPr>
      <w:r w:rsidRPr="00855D85">
        <w:rPr>
          <w:rFonts w:ascii="Times New Roman" w:hAnsi="Times New Roman"/>
          <w:sz w:val="24"/>
          <w:szCs w:val="24"/>
        </w:rPr>
        <w:t xml:space="preserve">6.               </w:t>
      </w:r>
      <w:r w:rsidR="00566431" w:rsidRPr="00855D85">
        <w:rPr>
          <w:rFonts w:ascii="Times New Roman" w:hAnsi="Times New Roman"/>
          <w:sz w:val="24"/>
          <w:szCs w:val="24"/>
        </w:rPr>
        <w:t>Comprehension: Unit 12 Moimoi</w:t>
      </w:r>
    </w:p>
    <w:p w:rsidR="00566431"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Composition: Formal Letter</w:t>
      </w:r>
    </w:p>
    <w:p w:rsidR="00B14F7C" w:rsidRPr="00855D85" w:rsidRDefault="00566431" w:rsidP="00855D85">
      <w:pPr>
        <w:pStyle w:val="ListParagraph"/>
        <w:spacing w:after="0"/>
        <w:ind w:left="1440"/>
        <w:rPr>
          <w:rFonts w:ascii="Times New Roman" w:hAnsi="Times New Roman"/>
          <w:sz w:val="24"/>
          <w:szCs w:val="24"/>
        </w:rPr>
      </w:pPr>
      <w:r w:rsidRPr="00855D85">
        <w:rPr>
          <w:rFonts w:ascii="Times New Roman" w:hAnsi="Times New Roman"/>
          <w:sz w:val="24"/>
          <w:szCs w:val="24"/>
        </w:rPr>
        <w:t>Literature</w:t>
      </w:r>
      <w:r w:rsidR="00B14F7C" w:rsidRPr="00855D85">
        <w:rPr>
          <w:rFonts w:ascii="Times New Roman" w:hAnsi="Times New Roman"/>
          <w:sz w:val="24"/>
          <w:szCs w:val="24"/>
        </w:rPr>
        <w:t>: Drama, Feat</w:t>
      </w:r>
      <w:r w:rsidR="00B31F66" w:rsidRPr="00855D85">
        <w:rPr>
          <w:rFonts w:ascii="Times New Roman" w:hAnsi="Times New Roman"/>
          <w:sz w:val="24"/>
          <w:szCs w:val="24"/>
        </w:rPr>
        <w:t>ure</w:t>
      </w:r>
    </w:p>
    <w:p w:rsidR="00B31F66" w:rsidRPr="00855D85" w:rsidRDefault="00B14F7C" w:rsidP="00855D85">
      <w:pPr>
        <w:spacing w:after="0"/>
        <w:ind w:left="1440"/>
        <w:rPr>
          <w:rFonts w:ascii="Times New Roman" w:hAnsi="Times New Roman"/>
          <w:sz w:val="24"/>
          <w:szCs w:val="24"/>
        </w:rPr>
      </w:pPr>
      <w:r w:rsidRPr="00855D85">
        <w:rPr>
          <w:rFonts w:ascii="Times New Roman" w:hAnsi="Times New Roman"/>
          <w:sz w:val="24"/>
          <w:szCs w:val="24"/>
        </w:rPr>
        <w:t xml:space="preserve">Grammar: </w:t>
      </w:r>
      <w:r w:rsidR="00B31F66" w:rsidRPr="00855D85">
        <w:rPr>
          <w:rFonts w:ascii="Times New Roman" w:hAnsi="Times New Roman"/>
          <w:sz w:val="24"/>
          <w:szCs w:val="24"/>
        </w:rPr>
        <w:t>Making sentences with tenses</w:t>
      </w:r>
    </w:p>
    <w:p w:rsidR="00B31F66" w:rsidRPr="00855D85" w:rsidRDefault="00B31F66" w:rsidP="00855D85">
      <w:pPr>
        <w:spacing w:after="0"/>
        <w:ind w:left="1440"/>
        <w:rPr>
          <w:rFonts w:ascii="Times New Roman" w:hAnsi="Times New Roman"/>
          <w:sz w:val="24"/>
          <w:szCs w:val="24"/>
        </w:rPr>
      </w:pPr>
      <w:r w:rsidRPr="00855D85">
        <w:rPr>
          <w:rFonts w:ascii="Times New Roman" w:hAnsi="Times New Roman"/>
          <w:sz w:val="24"/>
          <w:szCs w:val="24"/>
        </w:rPr>
        <w:t>(Various Tenses)</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lastRenderedPageBreak/>
        <w:t>Speech Work: //</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Comprehension: Page 169</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Composition: Argumentative</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Literature: NECO drama</w:t>
      </w:r>
    </w:p>
    <w:p w:rsidR="00B31F66" w:rsidRPr="00855D85" w:rsidRDefault="00402B4C" w:rsidP="00855D85">
      <w:pPr>
        <w:spacing w:after="0"/>
        <w:ind w:left="1440" w:hanging="1080"/>
        <w:rPr>
          <w:rFonts w:ascii="Times New Roman" w:hAnsi="Times New Roman"/>
          <w:sz w:val="24"/>
          <w:szCs w:val="24"/>
        </w:rPr>
      </w:pPr>
      <w:r w:rsidRPr="00855D85">
        <w:rPr>
          <w:rFonts w:ascii="Times New Roman" w:hAnsi="Times New Roman"/>
          <w:sz w:val="24"/>
          <w:szCs w:val="24"/>
        </w:rPr>
        <w:t xml:space="preserve">7. </w:t>
      </w:r>
      <w:r w:rsidR="00855D85">
        <w:rPr>
          <w:rFonts w:ascii="Times New Roman" w:hAnsi="Times New Roman"/>
          <w:sz w:val="24"/>
          <w:szCs w:val="24"/>
        </w:rPr>
        <w:tab/>
      </w:r>
      <w:r w:rsidR="00B31F66" w:rsidRPr="00855D85">
        <w:rPr>
          <w:rFonts w:ascii="Times New Roman" w:hAnsi="Times New Roman"/>
          <w:sz w:val="24"/>
          <w:szCs w:val="24"/>
        </w:rPr>
        <w:t>Speech Work: contrast/D/, /ᴐ</w:t>
      </w:r>
      <w:proofErr w:type="gramStart"/>
      <w:r w:rsidR="00B31F66" w:rsidRPr="00855D85">
        <w:rPr>
          <w:rFonts w:ascii="Times New Roman" w:hAnsi="Times New Roman"/>
          <w:sz w:val="24"/>
          <w:szCs w:val="24"/>
        </w:rPr>
        <w:t>/,/</w:t>
      </w:r>
      <w:proofErr w:type="gramEnd"/>
      <w:r w:rsidR="00B31F66" w:rsidRPr="00855D85">
        <w:rPr>
          <w:rFonts w:ascii="Times New Roman" w:hAnsi="Times New Roman"/>
          <w:sz w:val="24"/>
          <w:szCs w:val="24"/>
        </w:rPr>
        <w:t>ᴂ/,/a:/</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Grammar: Making Sentences with Tenses</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(Present and Past Tense)</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Comprehension: Page 171. Unit 13</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Composition: HIV/AIDS</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Literature: Comparing Myths and Legend</w:t>
      </w:r>
    </w:p>
    <w:p w:rsidR="00B31F66" w:rsidRPr="00855D85" w:rsidRDefault="00B31F66" w:rsidP="00855D85">
      <w:pPr>
        <w:pStyle w:val="ListParagraph"/>
        <w:numPr>
          <w:ilvl w:val="0"/>
          <w:numId w:val="44"/>
        </w:numPr>
        <w:spacing w:after="0"/>
        <w:ind w:left="1440" w:hanging="1080"/>
        <w:rPr>
          <w:rFonts w:ascii="Times New Roman" w:hAnsi="Times New Roman"/>
          <w:sz w:val="24"/>
          <w:szCs w:val="24"/>
        </w:rPr>
      </w:pPr>
      <w:r w:rsidRPr="00855D85">
        <w:rPr>
          <w:rFonts w:ascii="Times New Roman" w:hAnsi="Times New Roman"/>
          <w:sz w:val="24"/>
          <w:szCs w:val="24"/>
        </w:rPr>
        <w:t>Grammar: Simple Future</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Grammar: Adverbs</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Comprehension: Unit 14, Page 181</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Composition: Argumentative</w:t>
      </w:r>
    </w:p>
    <w:p w:rsidR="00B31F66" w:rsidRPr="00855D85" w:rsidRDefault="003D7B71" w:rsidP="00855D85">
      <w:pPr>
        <w:pStyle w:val="ListParagraph"/>
        <w:spacing w:after="0"/>
        <w:ind w:left="1440"/>
        <w:rPr>
          <w:rFonts w:ascii="Times New Roman" w:hAnsi="Times New Roman"/>
          <w:sz w:val="24"/>
          <w:szCs w:val="24"/>
        </w:rPr>
      </w:pPr>
      <w:r w:rsidRPr="00855D85">
        <w:rPr>
          <w:rFonts w:ascii="Times New Roman" w:hAnsi="Times New Roman"/>
          <w:sz w:val="24"/>
          <w:szCs w:val="24"/>
        </w:rPr>
        <w:t xml:space="preserve">Day School is </w:t>
      </w:r>
      <w:proofErr w:type="spellStart"/>
      <w:r w:rsidRPr="00855D85">
        <w:rPr>
          <w:rFonts w:ascii="Times New Roman" w:hAnsi="Times New Roman"/>
          <w:sz w:val="24"/>
          <w:szCs w:val="24"/>
        </w:rPr>
        <w:t>Better</w:t>
      </w:r>
      <w:r w:rsidR="00B31F66" w:rsidRPr="00855D85">
        <w:rPr>
          <w:rFonts w:ascii="Times New Roman" w:hAnsi="Times New Roman"/>
          <w:sz w:val="24"/>
          <w:szCs w:val="24"/>
        </w:rPr>
        <w:t>Than</w:t>
      </w:r>
      <w:proofErr w:type="spellEnd"/>
    </w:p>
    <w:p w:rsidR="00B31F66" w:rsidRPr="00855D85" w:rsidRDefault="00B31F66" w:rsidP="00855D85">
      <w:pPr>
        <w:pStyle w:val="ListParagraph"/>
        <w:spacing w:after="0"/>
        <w:ind w:left="1440"/>
        <w:rPr>
          <w:rFonts w:ascii="Times New Roman" w:hAnsi="Times New Roman"/>
          <w:sz w:val="24"/>
          <w:szCs w:val="24"/>
        </w:rPr>
      </w:pPr>
      <w:proofErr w:type="gramStart"/>
      <w:r w:rsidRPr="00855D85">
        <w:rPr>
          <w:rFonts w:ascii="Times New Roman" w:hAnsi="Times New Roman"/>
          <w:sz w:val="24"/>
          <w:szCs w:val="24"/>
        </w:rPr>
        <w:t>Boarding  School</w:t>
      </w:r>
      <w:proofErr w:type="gramEnd"/>
    </w:p>
    <w:p w:rsidR="00B31F66" w:rsidRPr="00855D85" w:rsidRDefault="005D05A8" w:rsidP="00855D85">
      <w:pPr>
        <w:spacing w:after="0"/>
        <w:ind w:left="1440" w:hanging="1080"/>
        <w:rPr>
          <w:rFonts w:ascii="Times New Roman" w:hAnsi="Times New Roman"/>
          <w:sz w:val="24"/>
          <w:szCs w:val="24"/>
        </w:rPr>
      </w:pPr>
      <w:r w:rsidRPr="00855D85">
        <w:rPr>
          <w:rFonts w:ascii="Times New Roman" w:hAnsi="Times New Roman"/>
          <w:sz w:val="24"/>
          <w:szCs w:val="24"/>
        </w:rPr>
        <w:t>9.</w:t>
      </w:r>
      <w:r w:rsidR="00855D85">
        <w:rPr>
          <w:rFonts w:ascii="Times New Roman" w:hAnsi="Times New Roman"/>
          <w:sz w:val="24"/>
          <w:szCs w:val="24"/>
        </w:rPr>
        <w:tab/>
      </w:r>
      <w:r w:rsidR="00B31F66" w:rsidRPr="00855D85">
        <w:rPr>
          <w:rFonts w:ascii="Times New Roman" w:hAnsi="Times New Roman"/>
          <w:sz w:val="24"/>
          <w:szCs w:val="24"/>
        </w:rPr>
        <w:t>Vocabulary Development: Prefixes</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 xml:space="preserve">Literature:  Drama (Recommended Text)      </w:t>
      </w:r>
    </w:p>
    <w:p w:rsidR="00B31F66"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Grammar:  Activities on Future Tense</w:t>
      </w:r>
    </w:p>
    <w:p w:rsidR="00B31F66" w:rsidRPr="00855D85" w:rsidRDefault="00B31F66" w:rsidP="00855D85">
      <w:pPr>
        <w:pStyle w:val="ListParagraph"/>
        <w:numPr>
          <w:ilvl w:val="0"/>
          <w:numId w:val="45"/>
        </w:numPr>
        <w:spacing w:after="0"/>
        <w:ind w:left="1440" w:hanging="1080"/>
        <w:rPr>
          <w:rFonts w:ascii="Times New Roman" w:hAnsi="Times New Roman"/>
          <w:sz w:val="24"/>
          <w:szCs w:val="24"/>
        </w:rPr>
      </w:pPr>
      <w:r w:rsidRPr="00855D85">
        <w:rPr>
          <w:rFonts w:ascii="Times New Roman" w:hAnsi="Times New Roman"/>
          <w:sz w:val="24"/>
          <w:szCs w:val="24"/>
        </w:rPr>
        <w:t>Speech: Introduction to Diphthongs</w:t>
      </w:r>
    </w:p>
    <w:p w:rsidR="00B14F7C" w:rsidRPr="00855D85" w:rsidRDefault="00B14F7C" w:rsidP="00855D85">
      <w:pPr>
        <w:pStyle w:val="ListParagraph"/>
        <w:spacing w:after="0"/>
        <w:ind w:left="1440"/>
        <w:rPr>
          <w:rFonts w:ascii="Times New Roman" w:hAnsi="Times New Roman"/>
          <w:sz w:val="24"/>
          <w:szCs w:val="24"/>
        </w:rPr>
      </w:pPr>
      <w:r w:rsidRPr="00855D85">
        <w:rPr>
          <w:rFonts w:ascii="Times New Roman" w:hAnsi="Times New Roman"/>
          <w:sz w:val="24"/>
          <w:szCs w:val="24"/>
        </w:rPr>
        <w:t xml:space="preserve">Comprehension: </w:t>
      </w:r>
      <w:r w:rsidR="00B31F66" w:rsidRPr="00855D85">
        <w:rPr>
          <w:rFonts w:ascii="Times New Roman" w:hAnsi="Times New Roman"/>
          <w:sz w:val="24"/>
          <w:szCs w:val="24"/>
        </w:rPr>
        <w:t>Page 182. Unit 14(b)</w:t>
      </w:r>
    </w:p>
    <w:p w:rsidR="00B14F7C" w:rsidRPr="00855D85" w:rsidRDefault="00B14F7C" w:rsidP="00855D85">
      <w:pPr>
        <w:pStyle w:val="ListParagraph"/>
        <w:spacing w:after="0"/>
        <w:ind w:left="1440"/>
        <w:rPr>
          <w:rFonts w:ascii="Times New Roman" w:hAnsi="Times New Roman"/>
          <w:sz w:val="24"/>
          <w:szCs w:val="24"/>
        </w:rPr>
      </w:pPr>
      <w:r w:rsidRPr="00855D85">
        <w:rPr>
          <w:rFonts w:ascii="Times New Roman" w:hAnsi="Times New Roman"/>
          <w:sz w:val="24"/>
          <w:szCs w:val="24"/>
        </w:rPr>
        <w:t xml:space="preserve">Composition: </w:t>
      </w:r>
      <w:r w:rsidR="00B31F66" w:rsidRPr="00855D85">
        <w:rPr>
          <w:rFonts w:ascii="Times New Roman" w:hAnsi="Times New Roman"/>
          <w:sz w:val="24"/>
          <w:szCs w:val="24"/>
        </w:rPr>
        <w:t>A Festival in My Village</w:t>
      </w:r>
    </w:p>
    <w:p w:rsidR="00B14F7C" w:rsidRPr="00855D85" w:rsidRDefault="00B31F66" w:rsidP="00855D85">
      <w:pPr>
        <w:pStyle w:val="ListParagraph"/>
        <w:spacing w:after="0"/>
        <w:ind w:left="1440"/>
        <w:rPr>
          <w:rFonts w:ascii="Times New Roman" w:hAnsi="Times New Roman"/>
          <w:sz w:val="24"/>
          <w:szCs w:val="24"/>
        </w:rPr>
      </w:pPr>
      <w:r w:rsidRPr="00855D85">
        <w:rPr>
          <w:rFonts w:ascii="Times New Roman" w:hAnsi="Times New Roman"/>
          <w:sz w:val="24"/>
          <w:szCs w:val="24"/>
        </w:rPr>
        <w:t>Literature: Review of NECO Drama</w:t>
      </w:r>
    </w:p>
    <w:p w:rsidR="00B31F66" w:rsidRPr="00855D85" w:rsidRDefault="00855D85" w:rsidP="00855D85">
      <w:pPr>
        <w:pStyle w:val="ListParagraph"/>
        <w:numPr>
          <w:ilvl w:val="0"/>
          <w:numId w:val="45"/>
        </w:numPr>
        <w:spacing w:after="0"/>
        <w:ind w:left="1440" w:hanging="1080"/>
        <w:rPr>
          <w:rFonts w:ascii="Times New Roman" w:hAnsi="Times New Roman"/>
          <w:sz w:val="24"/>
          <w:szCs w:val="24"/>
        </w:rPr>
      </w:pPr>
      <w:r w:rsidRPr="00855D85">
        <w:rPr>
          <w:rFonts w:ascii="Times New Roman" w:hAnsi="Times New Roman"/>
          <w:sz w:val="24"/>
          <w:szCs w:val="24"/>
        </w:rPr>
        <w:t>Revision</w:t>
      </w:r>
      <w:r w:rsidR="000D662F" w:rsidRPr="00855D85">
        <w:rPr>
          <w:rFonts w:ascii="Times New Roman" w:hAnsi="Times New Roman"/>
          <w:sz w:val="24"/>
          <w:szCs w:val="24"/>
        </w:rPr>
        <w:t>.</w:t>
      </w:r>
    </w:p>
    <w:p w:rsidR="00B31F66" w:rsidRPr="00855D85" w:rsidRDefault="00855D85" w:rsidP="00855D85">
      <w:pPr>
        <w:pStyle w:val="ListParagraph"/>
        <w:numPr>
          <w:ilvl w:val="0"/>
          <w:numId w:val="45"/>
        </w:numPr>
        <w:spacing w:after="0"/>
        <w:ind w:left="1440" w:hanging="1080"/>
        <w:rPr>
          <w:rFonts w:ascii="Times New Roman" w:hAnsi="Times New Roman"/>
          <w:sz w:val="24"/>
          <w:szCs w:val="24"/>
        </w:rPr>
      </w:pPr>
      <w:r w:rsidRPr="00855D85">
        <w:rPr>
          <w:rFonts w:ascii="Times New Roman" w:hAnsi="Times New Roman"/>
          <w:sz w:val="24"/>
          <w:szCs w:val="24"/>
        </w:rPr>
        <w:t>Examination</w:t>
      </w:r>
      <w:r w:rsidR="000D662F" w:rsidRPr="00855D85">
        <w:rPr>
          <w:rFonts w:ascii="Times New Roman" w:hAnsi="Times New Roman"/>
          <w:sz w:val="24"/>
          <w:szCs w:val="24"/>
        </w:rPr>
        <w:t>.</w:t>
      </w:r>
    </w:p>
    <w:p w:rsidR="00B31F66" w:rsidRPr="00855D85" w:rsidRDefault="00B31F66" w:rsidP="00855D85">
      <w:pPr>
        <w:pStyle w:val="ListParagraph"/>
        <w:spacing w:after="0"/>
        <w:rPr>
          <w:rFonts w:ascii="Times New Roman" w:hAnsi="Times New Roman"/>
          <w:sz w:val="24"/>
          <w:szCs w:val="24"/>
        </w:rPr>
      </w:pPr>
    </w:p>
    <w:p w:rsidR="00AF33D5" w:rsidRPr="00855D85" w:rsidRDefault="00AF33D5" w:rsidP="00855D85">
      <w:pPr>
        <w:spacing w:after="0"/>
        <w:rPr>
          <w:rFonts w:ascii="Times New Roman" w:hAnsi="Times New Roman"/>
          <w:sz w:val="24"/>
          <w:szCs w:val="24"/>
        </w:rPr>
      </w:pPr>
      <w:r w:rsidRPr="00855D85">
        <w:rPr>
          <w:rFonts w:ascii="Times New Roman" w:hAnsi="Times New Roman"/>
          <w:b/>
          <w:sz w:val="24"/>
          <w:szCs w:val="24"/>
        </w:rPr>
        <w:t>REFERENCES</w:t>
      </w:r>
    </w:p>
    <w:p w:rsidR="00AF33D5" w:rsidRPr="00855D85" w:rsidRDefault="00AF33D5" w:rsidP="00855D85">
      <w:pPr>
        <w:pStyle w:val="ListParagraph"/>
        <w:numPr>
          <w:ilvl w:val="0"/>
          <w:numId w:val="46"/>
        </w:numPr>
        <w:spacing w:after="0"/>
        <w:rPr>
          <w:rFonts w:ascii="Times New Roman" w:hAnsi="Times New Roman"/>
          <w:sz w:val="24"/>
          <w:szCs w:val="24"/>
        </w:rPr>
      </w:pPr>
      <w:r w:rsidRPr="00855D85">
        <w:rPr>
          <w:rFonts w:ascii="Times New Roman" w:hAnsi="Times New Roman"/>
          <w:sz w:val="24"/>
          <w:szCs w:val="24"/>
        </w:rPr>
        <w:t xml:space="preserve">Effective English Text Book. </w:t>
      </w:r>
      <w:proofErr w:type="gramStart"/>
      <w:r w:rsidRPr="00855D85">
        <w:rPr>
          <w:rFonts w:ascii="Times New Roman" w:hAnsi="Times New Roman"/>
          <w:sz w:val="24"/>
          <w:szCs w:val="24"/>
        </w:rPr>
        <w:t>J.S.S1</w:t>
      </w:r>
      <w:r w:rsidR="00314E3A" w:rsidRPr="00855D85">
        <w:rPr>
          <w:rFonts w:ascii="Times New Roman" w:hAnsi="Times New Roman"/>
          <w:sz w:val="24"/>
          <w:szCs w:val="24"/>
        </w:rPr>
        <w:t xml:space="preserve"> .</w:t>
      </w:r>
      <w:proofErr w:type="gramEnd"/>
      <w:r w:rsidR="00314E3A" w:rsidRPr="00855D85">
        <w:rPr>
          <w:rFonts w:ascii="Times New Roman" w:hAnsi="Times New Roman"/>
          <w:sz w:val="24"/>
          <w:szCs w:val="24"/>
        </w:rPr>
        <w:t xml:space="preserve"> Michael Montgomery et al</w:t>
      </w:r>
      <w:r w:rsidR="00CE250C" w:rsidRPr="00855D85">
        <w:rPr>
          <w:rFonts w:ascii="Times New Roman" w:hAnsi="Times New Roman"/>
          <w:sz w:val="24"/>
          <w:szCs w:val="24"/>
        </w:rPr>
        <w:t>.</w:t>
      </w:r>
    </w:p>
    <w:p w:rsidR="00AF33D5" w:rsidRPr="00855D85" w:rsidRDefault="00AF33D5" w:rsidP="00855D85">
      <w:pPr>
        <w:pStyle w:val="ListParagraph"/>
        <w:numPr>
          <w:ilvl w:val="0"/>
          <w:numId w:val="46"/>
        </w:numPr>
        <w:spacing w:after="0"/>
        <w:rPr>
          <w:rFonts w:ascii="Times New Roman" w:hAnsi="Times New Roman"/>
          <w:sz w:val="24"/>
          <w:szCs w:val="24"/>
        </w:rPr>
      </w:pPr>
      <w:r w:rsidRPr="00855D85">
        <w:rPr>
          <w:rFonts w:ascii="Times New Roman" w:hAnsi="Times New Roman"/>
          <w:sz w:val="24"/>
          <w:szCs w:val="24"/>
        </w:rPr>
        <w:t>Count Down English. Revised Edition</w:t>
      </w:r>
      <w:r w:rsidR="00314E3A" w:rsidRPr="00855D85">
        <w:rPr>
          <w:rFonts w:ascii="Times New Roman" w:hAnsi="Times New Roman"/>
          <w:sz w:val="24"/>
          <w:szCs w:val="24"/>
        </w:rPr>
        <w:t xml:space="preserve">. O. </w:t>
      </w:r>
      <w:proofErr w:type="spellStart"/>
      <w:r w:rsidR="00314E3A" w:rsidRPr="00855D85">
        <w:rPr>
          <w:rFonts w:ascii="Times New Roman" w:hAnsi="Times New Roman"/>
          <w:sz w:val="24"/>
          <w:szCs w:val="24"/>
        </w:rPr>
        <w:t>Ogunsanwo</w:t>
      </w:r>
      <w:proofErr w:type="spellEnd"/>
      <w:r w:rsidR="00314E3A" w:rsidRPr="00855D85">
        <w:rPr>
          <w:rFonts w:ascii="Times New Roman" w:hAnsi="Times New Roman"/>
          <w:sz w:val="24"/>
          <w:szCs w:val="24"/>
        </w:rPr>
        <w:t xml:space="preserve"> et al. </w:t>
      </w:r>
    </w:p>
    <w:p w:rsidR="00AF33D5" w:rsidRPr="00855D85" w:rsidRDefault="00AF33D5" w:rsidP="00855D85">
      <w:pPr>
        <w:pStyle w:val="ListParagraph"/>
        <w:numPr>
          <w:ilvl w:val="0"/>
          <w:numId w:val="46"/>
        </w:numPr>
        <w:spacing w:after="0"/>
        <w:rPr>
          <w:rFonts w:ascii="Times New Roman" w:hAnsi="Times New Roman"/>
          <w:sz w:val="24"/>
          <w:szCs w:val="24"/>
        </w:rPr>
      </w:pPr>
      <w:r w:rsidRPr="00855D85">
        <w:rPr>
          <w:rFonts w:ascii="Times New Roman" w:hAnsi="Times New Roman"/>
          <w:sz w:val="24"/>
          <w:szCs w:val="24"/>
        </w:rPr>
        <w:t>Creative and Guided Composition for Senior Classes.</w:t>
      </w:r>
      <w:r w:rsidR="00314E3A" w:rsidRPr="00855D85">
        <w:rPr>
          <w:rFonts w:ascii="Times New Roman" w:hAnsi="Times New Roman"/>
          <w:sz w:val="24"/>
          <w:szCs w:val="24"/>
        </w:rPr>
        <w:t xml:space="preserve"> C.O </w:t>
      </w:r>
      <w:proofErr w:type="spellStart"/>
      <w:r w:rsidR="00314E3A" w:rsidRPr="00855D85">
        <w:rPr>
          <w:rFonts w:ascii="Times New Roman" w:hAnsi="Times New Roman"/>
          <w:sz w:val="24"/>
          <w:szCs w:val="24"/>
        </w:rPr>
        <w:t>Odetola</w:t>
      </w:r>
      <w:proofErr w:type="spellEnd"/>
    </w:p>
    <w:p w:rsidR="00855D85" w:rsidRDefault="00855D85">
      <w:pPr>
        <w:rPr>
          <w:rFonts w:ascii="Times New Roman" w:hAnsi="Times New Roman"/>
          <w:b/>
          <w:sz w:val="24"/>
          <w:szCs w:val="24"/>
        </w:rPr>
      </w:pPr>
      <w:r>
        <w:rPr>
          <w:rFonts w:ascii="Times New Roman" w:hAnsi="Times New Roman"/>
          <w:b/>
          <w:sz w:val="24"/>
          <w:szCs w:val="24"/>
        </w:rPr>
        <w:br w:type="page"/>
      </w:r>
    </w:p>
    <w:p w:rsidR="00855D85" w:rsidRDefault="00C5005B" w:rsidP="00855D85">
      <w:pPr>
        <w:spacing w:after="0"/>
        <w:rPr>
          <w:rFonts w:ascii="Times New Roman" w:hAnsi="Times New Roman"/>
          <w:b/>
          <w:sz w:val="24"/>
          <w:szCs w:val="24"/>
        </w:rPr>
      </w:pPr>
      <w:r w:rsidRPr="00855D85">
        <w:rPr>
          <w:rFonts w:ascii="Times New Roman" w:hAnsi="Times New Roman"/>
          <w:b/>
          <w:sz w:val="24"/>
          <w:szCs w:val="24"/>
        </w:rPr>
        <w:lastRenderedPageBreak/>
        <w:t>WEEK ONE</w:t>
      </w:r>
    </w:p>
    <w:p w:rsidR="00086314" w:rsidRPr="00855D85" w:rsidRDefault="00855D85" w:rsidP="00855D85">
      <w:pPr>
        <w:spacing w:after="0"/>
        <w:rPr>
          <w:rFonts w:ascii="Times New Roman" w:hAnsi="Times New Roman"/>
          <w:b/>
          <w:sz w:val="24"/>
          <w:szCs w:val="24"/>
        </w:rPr>
      </w:pPr>
      <w:r>
        <w:rPr>
          <w:rFonts w:ascii="Times New Roman" w:hAnsi="Times New Roman"/>
          <w:b/>
          <w:sz w:val="24"/>
          <w:szCs w:val="24"/>
        </w:rPr>
        <w:t xml:space="preserve">TOPIC: </w:t>
      </w:r>
      <w:r w:rsidR="00086314" w:rsidRPr="00855D85">
        <w:rPr>
          <w:rFonts w:ascii="Times New Roman" w:hAnsi="Times New Roman"/>
          <w:b/>
          <w:sz w:val="24"/>
          <w:szCs w:val="24"/>
        </w:rPr>
        <w:t>REVISIO</w:t>
      </w:r>
      <w:r w:rsidR="00AF33D5" w:rsidRPr="00855D85">
        <w:rPr>
          <w:rFonts w:ascii="Times New Roman" w:hAnsi="Times New Roman"/>
          <w:b/>
          <w:sz w:val="24"/>
          <w:szCs w:val="24"/>
        </w:rPr>
        <w:t>N</w:t>
      </w:r>
    </w:p>
    <w:p w:rsidR="00797BF2" w:rsidRPr="00855D85" w:rsidRDefault="00507E7E" w:rsidP="00855D85">
      <w:pPr>
        <w:spacing w:after="0"/>
        <w:rPr>
          <w:rFonts w:ascii="Times New Roman" w:hAnsi="Times New Roman"/>
          <w:b/>
          <w:sz w:val="24"/>
          <w:szCs w:val="24"/>
        </w:rPr>
      </w:pPr>
      <w:r w:rsidRPr="00855D85">
        <w:rPr>
          <w:rFonts w:ascii="Times New Roman" w:hAnsi="Times New Roman"/>
          <w:b/>
          <w:sz w:val="24"/>
          <w:szCs w:val="24"/>
        </w:rPr>
        <w:t>Identifying Types of Nouns</w:t>
      </w:r>
    </w:p>
    <w:p w:rsidR="00507E7E" w:rsidRPr="00855D85" w:rsidRDefault="00507E7E" w:rsidP="00855D85">
      <w:pPr>
        <w:spacing w:after="0"/>
        <w:rPr>
          <w:rFonts w:ascii="Times New Roman" w:hAnsi="Times New Roman"/>
          <w:b/>
          <w:sz w:val="24"/>
          <w:szCs w:val="24"/>
        </w:rPr>
      </w:pPr>
      <w:r w:rsidRPr="00855D85">
        <w:rPr>
          <w:rFonts w:ascii="Times New Roman" w:hAnsi="Times New Roman"/>
          <w:b/>
          <w:sz w:val="24"/>
          <w:szCs w:val="24"/>
        </w:rPr>
        <w:t>Identify the nouns in the following sentences</w:t>
      </w:r>
    </w:p>
    <w:p w:rsidR="00507E7E" w:rsidRPr="00855D85" w:rsidRDefault="00507E7E" w:rsidP="00855D85">
      <w:pPr>
        <w:pStyle w:val="ListParagraph"/>
        <w:numPr>
          <w:ilvl w:val="0"/>
          <w:numId w:val="40"/>
        </w:numPr>
        <w:spacing w:after="0"/>
        <w:rPr>
          <w:rFonts w:ascii="Times New Roman" w:hAnsi="Times New Roman"/>
          <w:sz w:val="24"/>
          <w:szCs w:val="24"/>
        </w:rPr>
      </w:pPr>
      <w:r w:rsidRPr="00855D85">
        <w:rPr>
          <w:rFonts w:ascii="Times New Roman" w:hAnsi="Times New Roman"/>
          <w:sz w:val="24"/>
          <w:szCs w:val="24"/>
        </w:rPr>
        <w:t>No one understands why whales sometimes strand themselves.</w:t>
      </w:r>
    </w:p>
    <w:p w:rsidR="00507E7E" w:rsidRPr="00855D85" w:rsidRDefault="00507E7E" w:rsidP="00855D85">
      <w:pPr>
        <w:pStyle w:val="ListParagraph"/>
        <w:numPr>
          <w:ilvl w:val="0"/>
          <w:numId w:val="40"/>
        </w:numPr>
        <w:spacing w:after="0"/>
        <w:rPr>
          <w:rFonts w:ascii="Times New Roman" w:hAnsi="Times New Roman"/>
          <w:sz w:val="24"/>
          <w:szCs w:val="24"/>
        </w:rPr>
      </w:pPr>
      <w:r w:rsidRPr="00855D85">
        <w:rPr>
          <w:rFonts w:ascii="Times New Roman" w:hAnsi="Times New Roman"/>
          <w:sz w:val="24"/>
          <w:szCs w:val="24"/>
        </w:rPr>
        <w:t>Since 1989, people in a group called Project Jonah have used an inflatable pontoon to rescue stranded whales and other marine mammals.</w:t>
      </w:r>
    </w:p>
    <w:p w:rsidR="00507E7E" w:rsidRPr="00855D85" w:rsidRDefault="00507E7E" w:rsidP="00855D85">
      <w:pPr>
        <w:pStyle w:val="ListParagraph"/>
        <w:numPr>
          <w:ilvl w:val="0"/>
          <w:numId w:val="40"/>
        </w:numPr>
        <w:spacing w:after="0"/>
        <w:rPr>
          <w:rFonts w:ascii="Times New Roman" w:hAnsi="Times New Roman"/>
          <w:sz w:val="24"/>
          <w:szCs w:val="24"/>
        </w:rPr>
      </w:pPr>
      <w:r w:rsidRPr="00855D85">
        <w:rPr>
          <w:rFonts w:ascii="Times New Roman" w:hAnsi="Times New Roman"/>
          <w:sz w:val="24"/>
          <w:szCs w:val="24"/>
        </w:rPr>
        <w:t>More than two thousand marine mammals have been helped in recent times.</w:t>
      </w:r>
    </w:p>
    <w:p w:rsidR="00507E7E" w:rsidRPr="00855D85" w:rsidRDefault="00507E7E" w:rsidP="00855D85">
      <w:pPr>
        <w:spacing w:after="0"/>
        <w:rPr>
          <w:rFonts w:ascii="Times New Roman" w:hAnsi="Times New Roman"/>
          <w:b/>
          <w:sz w:val="24"/>
          <w:szCs w:val="24"/>
        </w:rPr>
      </w:pPr>
      <w:r w:rsidRPr="00855D85">
        <w:rPr>
          <w:rFonts w:ascii="Times New Roman" w:hAnsi="Times New Roman"/>
          <w:b/>
          <w:sz w:val="24"/>
          <w:szCs w:val="24"/>
        </w:rPr>
        <w:t>Identifying Types of Pronouns</w:t>
      </w:r>
    </w:p>
    <w:p w:rsidR="00507E7E" w:rsidRPr="00855D85" w:rsidRDefault="00507E7E" w:rsidP="00855D85">
      <w:pPr>
        <w:pStyle w:val="ListParagraph"/>
        <w:spacing w:after="0"/>
        <w:rPr>
          <w:rFonts w:ascii="Times New Roman" w:hAnsi="Times New Roman"/>
          <w:b/>
          <w:sz w:val="24"/>
          <w:szCs w:val="24"/>
        </w:rPr>
      </w:pPr>
      <w:r w:rsidRPr="00855D85">
        <w:rPr>
          <w:rFonts w:ascii="Times New Roman" w:hAnsi="Times New Roman"/>
          <w:b/>
          <w:sz w:val="24"/>
          <w:szCs w:val="24"/>
        </w:rPr>
        <w:t>Identify the pronouns in the sentences below and state their types.</w:t>
      </w:r>
    </w:p>
    <w:p w:rsidR="00507E7E" w:rsidRPr="00855D85" w:rsidRDefault="00507E7E" w:rsidP="00855D85">
      <w:pPr>
        <w:pStyle w:val="ListParagraph"/>
        <w:numPr>
          <w:ilvl w:val="0"/>
          <w:numId w:val="42"/>
        </w:numPr>
        <w:spacing w:after="0"/>
        <w:rPr>
          <w:rFonts w:ascii="Times New Roman" w:hAnsi="Times New Roman"/>
          <w:sz w:val="24"/>
          <w:szCs w:val="24"/>
        </w:rPr>
      </w:pPr>
      <w:r w:rsidRPr="00855D85">
        <w:rPr>
          <w:rFonts w:ascii="Times New Roman" w:hAnsi="Times New Roman"/>
          <w:sz w:val="24"/>
          <w:szCs w:val="24"/>
        </w:rPr>
        <w:t>Which of the animals do you think has the worst reputation?</w:t>
      </w:r>
    </w:p>
    <w:p w:rsidR="00507E7E" w:rsidRPr="00855D85" w:rsidRDefault="00507E7E" w:rsidP="00855D85">
      <w:pPr>
        <w:pStyle w:val="ListParagraph"/>
        <w:numPr>
          <w:ilvl w:val="0"/>
          <w:numId w:val="42"/>
        </w:numPr>
        <w:spacing w:after="0"/>
        <w:rPr>
          <w:rFonts w:ascii="Times New Roman" w:hAnsi="Times New Roman"/>
          <w:sz w:val="24"/>
          <w:szCs w:val="24"/>
        </w:rPr>
      </w:pPr>
      <w:r w:rsidRPr="00855D85">
        <w:rPr>
          <w:rFonts w:ascii="Times New Roman" w:hAnsi="Times New Roman"/>
          <w:sz w:val="24"/>
          <w:szCs w:val="24"/>
        </w:rPr>
        <w:t>I believe the skunk is the animal that most people want to avoid.</w:t>
      </w:r>
    </w:p>
    <w:p w:rsidR="00507E7E" w:rsidRPr="00855D85" w:rsidRDefault="00507E7E" w:rsidP="00855D85">
      <w:pPr>
        <w:pStyle w:val="ListParagraph"/>
        <w:numPr>
          <w:ilvl w:val="0"/>
          <w:numId w:val="42"/>
        </w:numPr>
        <w:spacing w:after="0"/>
        <w:rPr>
          <w:rFonts w:ascii="Times New Roman" w:hAnsi="Times New Roman"/>
          <w:sz w:val="24"/>
          <w:szCs w:val="24"/>
        </w:rPr>
      </w:pPr>
      <w:r w:rsidRPr="00855D85">
        <w:rPr>
          <w:rFonts w:ascii="Times New Roman" w:hAnsi="Times New Roman"/>
          <w:sz w:val="24"/>
          <w:szCs w:val="24"/>
        </w:rPr>
        <w:t>The skunk can easily protect itself from others.</w:t>
      </w:r>
    </w:p>
    <w:p w:rsidR="00507E7E" w:rsidRPr="00855D85" w:rsidRDefault="00507E7E" w:rsidP="00855D85">
      <w:pPr>
        <w:pStyle w:val="ListParagraph"/>
        <w:numPr>
          <w:ilvl w:val="0"/>
          <w:numId w:val="42"/>
        </w:numPr>
        <w:spacing w:after="0"/>
        <w:rPr>
          <w:rFonts w:ascii="Times New Roman" w:hAnsi="Times New Roman"/>
          <w:sz w:val="24"/>
          <w:szCs w:val="24"/>
        </w:rPr>
      </w:pPr>
      <w:r w:rsidRPr="00855D85">
        <w:rPr>
          <w:rFonts w:ascii="Times New Roman" w:hAnsi="Times New Roman"/>
          <w:sz w:val="24"/>
          <w:szCs w:val="24"/>
        </w:rPr>
        <w:t>It can spread those nearby with a bad-smelling liquid.</w:t>
      </w:r>
    </w:p>
    <w:p w:rsidR="00507E7E" w:rsidRPr="00855D85" w:rsidRDefault="00507E7E" w:rsidP="00855D85">
      <w:pPr>
        <w:pStyle w:val="ListParagraph"/>
        <w:numPr>
          <w:ilvl w:val="0"/>
          <w:numId w:val="42"/>
        </w:numPr>
        <w:spacing w:after="0"/>
        <w:rPr>
          <w:rFonts w:ascii="Times New Roman" w:hAnsi="Times New Roman"/>
          <w:sz w:val="24"/>
          <w:szCs w:val="24"/>
        </w:rPr>
      </w:pPr>
      <w:r w:rsidRPr="00855D85">
        <w:rPr>
          <w:rFonts w:ascii="Times New Roman" w:hAnsi="Times New Roman"/>
          <w:sz w:val="24"/>
          <w:szCs w:val="24"/>
        </w:rPr>
        <w:t>This is a repellant that drives away predator.</w:t>
      </w:r>
    </w:p>
    <w:p w:rsidR="00507E7E" w:rsidRPr="00855D85" w:rsidRDefault="00507E7E" w:rsidP="00855D85">
      <w:pPr>
        <w:spacing w:after="0"/>
        <w:rPr>
          <w:rFonts w:ascii="Times New Roman" w:hAnsi="Times New Roman"/>
          <w:b/>
          <w:sz w:val="24"/>
          <w:szCs w:val="24"/>
        </w:rPr>
      </w:pPr>
      <w:r w:rsidRPr="00855D85">
        <w:rPr>
          <w:rFonts w:ascii="Times New Roman" w:hAnsi="Times New Roman"/>
          <w:b/>
          <w:sz w:val="24"/>
          <w:szCs w:val="24"/>
        </w:rPr>
        <w:t>Identifying Types of Verbs</w:t>
      </w:r>
    </w:p>
    <w:p w:rsidR="00507E7E" w:rsidRPr="00855D85" w:rsidRDefault="00507E7E" w:rsidP="00855D85">
      <w:pPr>
        <w:pStyle w:val="ListParagraph"/>
        <w:spacing w:after="0"/>
        <w:rPr>
          <w:rFonts w:ascii="Times New Roman" w:hAnsi="Times New Roman"/>
          <w:b/>
          <w:sz w:val="24"/>
          <w:szCs w:val="24"/>
        </w:rPr>
      </w:pPr>
      <w:r w:rsidRPr="00855D85">
        <w:rPr>
          <w:rFonts w:ascii="Times New Roman" w:hAnsi="Times New Roman"/>
          <w:b/>
          <w:sz w:val="24"/>
          <w:szCs w:val="24"/>
        </w:rPr>
        <w:t>Identify the verbs in the sentences below and state their types.</w:t>
      </w:r>
    </w:p>
    <w:p w:rsidR="00507E7E" w:rsidRPr="00855D85" w:rsidRDefault="00507E7E" w:rsidP="00855D85">
      <w:pPr>
        <w:pStyle w:val="ListParagraph"/>
        <w:numPr>
          <w:ilvl w:val="0"/>
          <w:numId w:val="43"/>
        </w:numPr>
        <w:spacing w:after="0"/>
        <w:rPr>
          <w:rFonts w:ascii="Times New Roman" w:hAnsi="Times New Roman"/>
          <w:sz w:val="24"/>
          <w:szCs w:val="24"/>
        </w:rPr>
      </w:pPr>
      <w:r w:rsidRPr="00855D85">
        <w:rPr>
          <w:rFonts w:ascii="Times New Roman" w:hAnsi="Times New Roman"/>
          <w:sz w:val="24"/>
          <w:szCs w:val="24"/>
        </w:rPr>
        <w:t>The Puerto Rican Traveling Theatre perform</w:t>
      </w:r>
      <w:r w:rsidR="007A0F23" w:rsidRPr="00855D85">
        <w:rPr>
          <w:rFonts w:ascii="Times New Roman" w:hAnsi="Times New Roman"/>
          <w:sz w:val="24"/>
          <w:szCs w:val="24"/>
        </w:rPr>
        <w:t>s plays about Hispanic Life in the United States.</w:t>
      </w:r>
    </w:p>
    <w:p w:rsidR="007A0F23" w:rsidRPr="00855D85" w:rsidRDefault="007A0F23" w:rsidP="00855D85">
      <w:pPr>
        <w:pStyle w:val="ListParagraph"/>
        <w:numPr>
          <w:ilvl w:val="0"/>
          <w:numId w:val="43"/>
        </w:numPr>
        <w:spacing w:after="0"/>
        <w:rPr>
          <w:rFonts w:ascii="Times New Roman" w:hAnsi="Times New Roman"/>
          <w:sz w:val="24"/>
          <w:szCs w:val="24"/>
        </w:rPr>
      </w:pPr>
      <w:r w:rsidRPr="00855D85">
        <w:rPr>
          <w:rFonts w:ascii="Times New Roman" w:hAnsi="Times New Roman"/>
          <w:sz w:val="24"/>
          <w:szCs w:val="24"/>
        </w:rPr>
        <w:t>Over the past twenty years, this group has grown into a famous Hispanic theater group</w:t>
      </w:r>
    </w:p>
    <w:p w:rsidR="00F263B7" w:rsidRPr="00855D85" w:rsidRDefault="007A0F23" w:rsidP="00855D85">
      <w:pPr>
        <w:pStyle w:val="ListParagraph"/>
        <w:numPr>
          <w:ilvl w:val="0"/>
          <w:numId w:val="43"/>
        </w:numPr>
        <w:spacing w:after="0"/>
        <w:rPr>
          <w:rFonts w:ascii="Times New Roman" w:hAnsi="Times New Roman"/>
          <w:sz w:val="24"/>
          <w:szCs w:val="24"/>
        </w:rPr>
      </w:pPr>
      <w:r w:rsidRPr="00855D85">
        <w:rPr>
          <w:rFonts w:ascii="Times New Roman" w:hAnsi="Times New Roman"/>
          <w:sz w:val="24"/>
          <w:szCs w:val="24"/>
        </w:rPr>
        <w:t>In a way, speakers of both languages enjoy the play.</w:t>
      </w:r>
    </w:p>
    <w:p w:rsidR="00AF33D5" w:rsidRPr="00855D85" w:rsidRDefault="00AF33D5" w:rsidP="00855D85">
      <w:pPr>
        <w:spacing w:after="0"/>
        <w:rPr>
          <w:rFonts w:ascii="Times New Roman" w:hAnsi="Times New Roman"/>
          <w:sz w:val="24"/>
          <w:szCs w:val="24"/>
        </w:rPr>
      </w:pPr>
    </w:p>
    <w:p w:rsidR="00AF33D5" w:rsidRPr="00855D85" w:rsidRDefault="00AF33D5" w:rsidP="00855D85">
      <w:pPr>
        <w:spacing w:after="0"/>
        <w:rPr>
          <w:rFonts w:ascii="Times New Roman" w:hAnsi="Times New Roman"/>
          <w:sz w:val="24"/>
          <w:szCs w:val="24"/>
        </w:rPr>
      </w:pPr>
    </w:p>
    <w:p w:rsidR="00F263B7" w:rsidRPr="00855D85" w:rsidRDefault="00F263B7" w:rsidP="00855D85">
      <w:pPr>
        <w:spacing w:after="0"/>
        <w:rPr>
          <w:rFonts w:ascii="Times New Roman" w:hAnsi="Times New Roman"/>
          <w:b/>
          <w:sz w:val="24"/>
          <w:szCs w:val="24"/>
        </w:rPr>
      </w:pPr>
      <w:r w:rsidRPr="00855D85">
        <w:rPr>
          <w:rFonts w:ascii="Times New Roman" w:hAnsi="Times New Roman"/>
          <w:b/>
          <w:sz w:val="24"/>
          <w:szCs w:val="24"/>
        </w:rPr>
        <w:t>WEEK TWO</w:t>
      </w:r>
      <w:r w:rsidR="000F6E6D">
        <w:rPr>
          <w:rFonts w:ascii="Times New Roman" w:hAnsi="Times New Roman"/>
          <w:b/>
          <w:sz w:val="24"/>
          <w:szCs w:val="24"/>
        </w:rPr>
        <w:t>6</w:t>
      </w:r>
    </w:p>
    <w:p w:rsidR="00B91B49" w:rsidRPr="00855D85" w:rsidRDefault="00C5005B" w:rsidP="00855D85">
      <w:pPr>
        <w:spacing w:after="0"/>
        <w:rPr>
          <w:rFonts w:ascii="Times New Roman" w:hAnsi="Times New Roman"/>
          <w:b/>
          <w:sz w:val="24"/>
          <w:szCs w:val="24"/>
        </w:rPr>
      </w:pPr>
      <w:r w:rsidRPr="00855D85">
        <w:rPr>
          <w:rFonts w:ascii="Times New Roman" w:hAnsi="Times New Roman"/>
          <w:b/>
          <w:sz w:val="24"/>
          <w:szCs w:val="24"/>
        </w:rPr>
        <w:t>TOPIC: ADVERBS (TYPES)</w:t>
      </w:r>
    </w:p>
    <w:p w:rsidR="00B91B49" w:rsidRPr="00855D85" w:rsidRDefault="00C5005B" w:rsidP="00855D85">
      <w:pPr>
        <w:spacing w:after="0"/>
        <w:rPr>
          <w:rFonts w:ascii="Times New Roman" w:hAnsi="Times New Roman"/>
          <w:b/>
          <w:sz w:val="24"/>
          <w:szCs w:val="24"/>
        </w:rPr>
      </w:pPr>
      <w:r w:rsidRPr="00855D85">
        <w:rPr>
          <w:rFonts w:ascii="Times New Roman" w:hAnsi="Times New Roman"/>
          <w:sz w:val="24"/>
          <w:szCs w:val="24"/>
        </w:rPr>
        <w:t>CONTENT:</w:t>
      </w:r>
      <w:r w:rsidR="009C7666" w:rsidRPr="00855D85">
        <w:rPr>
          <w:rFonts w:ascii="Times New Roman" w:eastAsia="Times New Roman" w:hAnsi="Times New Roman"/>
          <w:kern w:val="36"/>
          <w:sz w:val="24"/>
          <w:szCs w:val="24"/>
        </w:rPr>
        <w:t xml:space="preserve"> Adverb</w:t>
      </w:r>
    </w:p>
    <w:p w:rsidR="009C7666" w:rsidRPr="00855D85" w:rsidRDefault="009C7666" w:rsidP="00855D85">
      <w:pPr>
        <w:spacing w:after="0"/>
        <w:rPr>
          <w:rFonts w:ascii="Times New Roman" w:hAnsi="Times New Roman"/>
          <w:b/>
          <w:sz w:val="24"/>
          <w:szCs w:val="24"/>
        </w:rPr>
      </w:pPr>
      <w:r w:rsidRPr="00855D85">
        <w:rPr>
          <w:rFonts w:ascii="Times New Roman" w:eastAsia="Times New Roman" w:hAnsi="Times New Roman"/>
          <w:b/>
          <w:bCs/>
          <w:sz w:val="24"/>
          <w:szCs w:val="24"/>
        </w:rPr>
        <w:t>What is an Adverb?</w:t>
      </w:r>
    </w:p>
    <w:p w:rsidR="009C7666" w:rsidRPr="00855D85" w:rsidRDefault="009C7666" w:rsidP="00855D85">
      <w:pPr>
        <w:spacing w:after="0" w:line="240" w:lineRule="auto"/>
        <w:outlineLvl w:val="1"/>
        <w:rPr>
          <w:rFonts w:ascii="Times New Roman" w:eastAsia="Times New Roman" w:hAnsi="Times New Roman"/>
          <w:sz w:val="24"/>
          <w:szCs w:val="24"/>
        </w:rPr>
      </w:pPr>
      <w:r w:rsidRPr="00855D85">
        <w:rPr>
          <w:rFonts w:ascii="Times New Roman" w:eastAsia="Times New Roman" w:hAnsi="Times New Roman"/>
          <w:sz w:val="24"/>
          <w:szCs w:val="24"/>
        </w:rPr>
        <w:t>An adver</w:t>
      </w:r>
      <w:r w:rsidR="0014664F" w:rsidRPr="00855D85">
        <w:rPr>
          <w:rFonts w:ascii="Times New Roman" w:eastAsia="Times New Roman" w:hAnsi="Times New Roman"/>
          <w:sz w:val="24"/>
          <w:szCs w:val="24"/>
        </w:rPr>
        <w:t xml:space="preserve">b is a word that is used to modify (to tell more about) a verb, an </w:t>
      </w:r>
      <w:r w:rsidR="00C67CDA" w:rsidRPr="00855D85">
        <w:rPr>
          <w:rFonts w:ascii="Times New Roman" w:eastAsia="Times New Roman" w:hAnsi="Times New Roman"/>
          <w:sz w:val="24"/>
          <w:szCs w:val="24"/>
        </w:rPr>
        <w:t>adjective, and another adverb</w:t>
      </w:r>
      <w:r w:rsidR="0014664F" w:rsidRPr="00855D85">
        <w:rPr>
          <w:rFonts w:ascii="Times New Roman" w:eastAsia="Times New Roman" w:hAnsi="Times New Roman"/>
          <w:sz w:val="24"/>
          <w:szCs w:val="24"/>
        </w:rPr>
        <w:t>.</w:t>
      </w:r>
    </w:p>
    <w:p w:rsidR="00855D85" w:rsidRDefault="00855D85" w:rsidP="00855D85">
      <w:pPr>
        <w:spacing w:after="0" w:line="240" w:lineRule="auto"/>
        <w:outlineLvl w:val="1"/>
        <w:rPr>
          <w:rFonts w:ascii="Times New Roman" w:eastAsia="Times New Roman" w:hAnsi="Times New Roman"/>
          <w:b/>
          <w:sz w:val="24"/>
          <w:szCs w:val="24"/>
        </w:rPr>
      </w:pPr>
    </w:p>
    <w:p w:rsidR="0014664F" w:rsidRPr="00855D85" w:rsidRDefault="0014664F" w:rsidP="00855D85">
      <w:pPr>
        <w:spacing w:after="0" w:line="240" w:lineRule="auto"/>
        <w:outlineLvl w:val="1"/>
        <w:rPr>
          <w:rFonts w:ascii="Times New Roman" w:eastAsia="Times New Roman" w:hAnsi="Times New Roman"/>
          <w:b/>
          <w:sz w:val="24"/>
          <w:szCs w:val="24"/>
        </w:rPr>
      </w:pPr>
      <w:r w:rsidRPr="00855D85">
        <w:rPr>
          <w:rFonts w:ascii="Times New Roman" w:eastAsia="Times New Roman" w:hAnsi="Times New Roman"/>
          <w:b/>
          <w:sz w:val="24"/>
          <w:szCs w:val="24"/>
        </w:rPr>
        <w:t>TYPES OF ADVERB</w:t>
      </w:r>
    </w:p>
    <w:p w:rsidR="00C5005B"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b/>
          <w:bCs/>
          <w:sz w:val="24"/>
          <w:szCs w:val="24"/>
        </w:rPr>
        <w:t>Adverbs</w:t>
      </w:r>
      <w:r w:rsidR="000F6E6D">
        <w:rPr>
          <w:rFonts w:ascii="Times New Roman" w:eastAsia="Times New Roman" w:hAnsi="Times New Roman"/>
          <w:b/>
          <w:bCs/>
          <w:sz w:val="24"/>
          <w:szCs w:val="24"/>
        </w:rPr>
        <w:t xml:space="preserve"> </w:t>
      </w:r>
      <w:r w:rsidR="0014664F" w:rsidRPr="00855D85">
        <w:rPr>
          <w:rFonts w:ascii="Times New Roman" w:eastAsia="Times New Roman" w:hAnsi="Times New Roman"/>
          <w:b/>
          <w:bCs/>
          <w:sz w:val="24"/>
          <w:szCs w:val="24"/>
        </w:rPr>
        <w:t>of Manner</w:t>
      </w:r>
    </w:p>
    <w:p w:rsidR="00C5005B"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Adverbs of manner are ones that answer the question "how?" These adverbs show how something, such as an action, is done. In a sentence, manner adverbs typically follow the verb, which is a part of speech that represents a state or action, such as "sing." An example of an adverb of manner used in a sentence is the word "beautifully" in the sentence "he sings beautifully."</w:t>
      </w:r>
      <w:r w:rsidR="0014664F" w:rsidRPr="00855D85">
        <w:rPr>
          <w:rFonts w:ascii="Times New Roman" w:eastAsia="Times New Roman" w:hAnsi="Times New Roman"/>
          <w:sz w:val="24"/>
          <w:szCs w:val="24"/>
        </w:rPr>
        <w:t xml:space="preserve"> More examples are: swiftly, slowly, sluggishly etc.</w:t>
      </w:r>
    </w:p>
    <w:p w:rsidR="005C6479" w:rsidRDefault="005C6479" w:rsidP="00855D85">
      <w:pPr>
        <w:spacing w:after="0" w:line="240" w:lineRule="auto"/>
        <w:outlineLvl w:val="1"/>
        <w:rPr>
          <w:rFonts w:ascii="Times New Roman" w:eastAsia="Times New Roman" w:hAnsi="Times New Roman"/>
          <w:b/>
          <w:bCs/>
          <w:sz w:val="24"/>
          <w:szCs w:val="24"/>
        </w:rPr>
      </w:pPr>
    </w:p>
    <w:p w:rsidR="00C5005B" w:rsidRPr="00855D85" w:rsidRDefault="00C5005B" w:rsidP="00855D85">
      <w:pPr>
        <w:spacing w:after="0" w:line="240" w:lineRule="auto"/>
        <w:outlineLvl w:val="1"/>
        <w:rPr>
          <w:rFonts w:ascii="Times New Roman" w:eastAsia="Times New Roman" w:hAnsi="Times New Roman"/>
          <w:b/>
          <w:bCs/>
          <w:sz w:val="24"/>
          <w:szCs w:val="24"/>
        </w:rPr>
      </w:pPr>
      <w:r w:rsidRPr="00855D85">
        <w:rPr>
          <w:rFonts w:ascii="Times New Roman" w:eastAsia="Times New Roman" w:hAnsi="Times New Roman"/>
          <w:b/>
          <w:bCs/>
          <w:sz w:val="24"/>
          <w:szCs w:val="24"/>
        </w:rPr>
        <w:t>Adverbs</w:t>
      </w:r>
      <w:r w:rsidR="0014664F" w:rsidRPr="00855D85">
        <w:rPr>
          <w:rFonts w:ascii="Times New Roman" w:eastAsia="Times New Roman" w:hAnsi="Times New Roman"/>
          <w:b/>
          <w:bCs/>
          <w:sz w:val="24"/>
          <w:szCs w:val="24"/>
        </w:rPr>
        <w:t xml:space="preserve"> of Time</w:t>
      </w:r>
    </w:p>
    <w:p w:rsidR="0014664F"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Adverbs of time demonstrate when something, such as an action, happens or is done; these types of adverbs answer the question "when?" An adverb of time is situated by the English speaker or writer at the beginning or the end of a sentence. An example of an adverb of time used in a sentence is the word "yesterday" in the sentence "I saw you yesterday."</w:t>
      </w:r>
      <w:r w:rsidR="0014664F" w:rsidRPr="00855D85">
        <w:rPr>
          <w:rFonts w:ascii="Times New Roman" w:eastAsia="Times New Roman" w:hAnsi="Times New Roman"/>
          <w:sz w:val="24"/>
          <w:szCs w:val="24"/>
        </w:rPr>
        <w:t xml:space="preserve"> More examples are: later, before, ago, when etc.</w:t>
      </w:r>
    </w:p>
    <w:p w:rsidR="00C5005B"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b/>
          <w:bCs/>
          <w:sz w:val="24"/>
          <w:szCs w:val="24"/>
        </w:rPr>
        <w:lastRenderedPageBreak/>
        <w:t xml:space="preserve"> Adverbs</w:t>
      </w:r>
      <w:r w:rsidR="0014664F" w:rsidRPr="00855D85">
        <w:rPr>
          <w:rFonts w:ascii="Times New Roman" w:eastAsia="Times New Roman" w:hAnsi="Times New Roman"/>
          <w:b/>
          <w:bCs/>
          <w:sz w:val="24"/>
          <w:szCs w:val="24"/>
        </w:rPr>
        <w:t xml:space="preserve"> of Place</w:t>
      </w:r>
    </w:p>
    <w:p w:rsidR="00C67CDA"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Adverbs of place show a listener or reader where something, such as an action like "walk," happens or is done. These adverbs answer the question "where?" In a sentence, adverbs of place are used following the verb. A simple example of a place adverb used in a sentence is the word "here" used in the sentence "I live here." A more complicated example is the phrase "in the restaurant" used in the sentence "we met her in the restaurant."</w:t>
      </w:r>
      <w:r w:rsidR="0014664F" w:rsidRPr="00855D85">
        <w:rPr>
          <w:rFonts w:ascii="Times New Roman" w:eastAsia="Times New Roman" w:hAnsi="Times New Roman"/>
          <w:sz w:val="24"/>
          <w:szCs w:val="24"/>
        </w:rPr>
        <w:t xml:space="preserve"> More examples are: there, in, outside, inside, etc.</w:t>
      </w:r>
    </w:p>
    <w:p w:rsidR="005C6479" w:rsidRDefault="005C6479" w:rsidP="00855D85">
      <w:pPr>
        <w:spacing w:after="0" w:line="240" w:lineRule="auto"/>
        <w:rPr>
          <w:rFonts w:ascii="Times New Roman" w:eastAsia="Times New Roman" w:hAnsi="Times New Roman"/>
          <w:b/>
          <w:bCs/>
          <w:sz w:val="24"/>
          <w:szCs w:val="24"/>
        </w:rPr>
      </w:pPr>
    </w:p>
    <w:p w:rsidR="00C5005B"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b/>
          <w:bCs/>
          <w:sz w:val="24"/>
          <w:szCs w:val="24"/>
        </w:rPr>
        <w:t>Adverbs</w:t>
      </w:r>
      <w:r w:rsidR="0014664F" w:rsidRPr="00855D85">
        <w:rPr>
          <w:rFonts w:ascii="Times New Roman" w:eastAsia="Times New Roman" w:hAnsi="Times New Roman"/>
          <w:b/>
          <w:bCs/>
          <w:sz w:val="24"/>
          <w:szCs w:val="24"/>
        </w:rPr>
        <w:t xml:space="preserve"> of Degree</w:t>
      </w:r>
    </w:p>
    <w:p w:rsidR="001A0144"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Adverbs of degree, or quantity, are parts of speech that answer the question "how much?" or "to what extent?" These are placed before the adverb, which is a part of speech that describes a verb, adverb or adjective, and the adjective, which is a part of speech that describes a noun, in a sentence. An example of an adverb of degree is the word "nearly" in the sentence "the glass is nearly full."</w:t>
      </w:r>
      <w:r w:rsidR="001A0144" w:rsidRPr="00855D85">
        <w:rPr>
          <w:rFonts w:ascii="Times New Roman" w:eastAsia="Times New Roman" w:hAnsi="Times New Roman"/>
          <w:sz w:val="24"/>
          <w:szCs w:val="24"/>
        </w:rPr>
        <w:t>More examples are: fully, extremely etc.</w:t>
      </w:r>
    </w:p>
    <w:p w:rsidR="005C6479" w:rsidRDefault="005C6479" w:rsidP="00855D85">
      <w:pPr>
        <w:spacing w:after="0" w:line="240" w:lineRule="auto"/>
        <w:rPr>
          <w:rFonts w:ascii="Times New Roman" w:eastAsia="Times New Roman" w:hAnsi="Times New Roman"/>
          <w:b/>
          <w:bCs/>
          <w:sz w:val="24"/>
          <w:szCs w:val="24"/>
        </w:rPr>
      </w:pPr>
    </w:p>
    <w:p w:rsidR="00C5005B"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b/>
          <w:bCs/>
          <w:sz w:val="24"/>
          <w:szCs w:val="24"/>
        </w:rPr>
        <w:t>Adverbs</w:t>
      </w:r>
      <w:r w:rsidR="001A0144" w:rsidRPr="00855D85">
        <w:rPr>
          <w:rFonts w:ascii="Times New Roman" w:eastAsia="Times New Roman" w:hAnsi="Times New Roman"/>
          <w:b/>
          <w:bCs/>
          <w:sz w:val="24"/>
          <w:szCs w:val="24"/>
        </w:rPr>
        <w:t xml:space="preserve"> of Frequency</w:t>
      </w:r>
    </w:p>
    <w:p w:rsidR="00C5005B" w:rsidRPr="00855D85" w:rsidRDefault="00C5005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Adverbs of frequency are often-used parts of speech that answer the question "how often?" Examples of adverbs of frequency include such words as "never," "seldom," "usually," "almost," "hardly ever," "sometimes," "already," "</w:t>
      </w:r>
      <w:proofErr w:type="gramStart"/>
      <w:r w:rsidRPr="00855D85">
        <w:rPr>
          <w:rFonts w:ascii="Times New Roman" w:eastAsia="Times New Roman" w:hAnsi="Times New Roman"/>
          <w:sz w:val="24"/>
          <w:szCs w:val="24"/>
        </w:rPr>
        <w:t>quite</w:t>
      </w:r>
      <w:proofErr w:type="gramEnd"/>
      <w:r w:rsidRPr="00855D85">
        <w:rPr>
          <w:rFonts w:ascii="Times New Roman" w:eastAsia="Times New Roman" w:hAnsi="Times New Roman"/>
          <w:sz w:val="24"/>
          <w:szCs w:val="24"/>
        </w:rPr>
        <w:t>," "occasionally" and "rarely." These adverbs follow the verb "to be" and are placed before the simple tenses of all other verbs. A frequency adverb is the word "often" in the sentence "he is often happy."</w:t>
      </w:r>
      <w:r w:rsidR="001A0144" w:rsidRPr="00855D85">
        <w:rPr>
          <w:rFonts w:ascii="Times New Roman" w:eastAsia="Times New Roman" w:hAnsi="Times New Roman"/>
          <w:sz w:val="24"/>
          <w:szCs w:val="24"/>
        </w:rPr>
        <w:t>More examples: rarely, seldom, never etc.</w:t>
      </w:r>
    </w:p>
    <w:p w:rsidR="00855D85" w:rsidRDefault="00855D85" w:rsidP="00855D85">
      <w:pPr>
        <w:pStyle w:val="Heading4"/>
        <w:spacing w:before="0"/>
        <w:rPr>
          <w:rFonts w:ascii="Times New Roman" w:eastAsia="Times New Roman" w:hAnsi="Times New Roman" w:cs="Times New Roman"/>
          <w:i w:val="0"/>
          <w:color w:val="auto"/>
          <w:sz w:val="24"/>
          <w:szCs w:val="24"/>
        </w:rPr>
      </w:pPr>
    </w:p>
    <w:p w:rsidR="009C7666" w:rsidRPr="00855D85" w:rsidRDefault="009C7666" w:rsidP="00855D85">
      <w:pPr>
        <w:pStyle w:val="Heading4"/>
        <w:spacing w:before="0"/>
        <w:rPr>
          <w:rFonts w:ascii="Times New Roman" w:eastAsia="Times New Roman" w:hAnsi="Times New Roman" w:cs="Times New Roman"/>
          <w:i w:val="0"/>
          <w:iCs w:val="0"/>
          <w:color w:val="auto"/>
          <w:sz w:val="24"/>
          <w:szCs w:val="24"/>
        </w:rPr>
      </w:pPr>
      <w:r w:rsidRPr="00855D85">
        <w:rPr>
          <w:rFonts w:ascii="Times New Roman" w:eastAsia="Times New Roman" w:hAnsi="Times New Roman" w:cs="Times New Roman"/>
          <w:i w:val="0"/>
          <w:color w:val="auto"/>
          <w:sz w:val="24"/>
          <w:szCs w:val="24"/>
        </w:rPr>
        <w:t>EVALUATION</w:t>
      </w:r>
      <w:r w:rsidRPr="00855D85">
        <w:rPr>
          <w:rFonts w:ascii="Times New Roman" w:eastAsia="Times New Roman" w:hAnsi="Times New Roman" w:cs="Times New Roman"/>
          <w:sz w:val="24"/>
          <w:szCs w:val="24"/>
        </w:rPr>
        <w:t xml:space="preserve">: </w:t>
      </w:r>
      <w:r w:rsidRPr="00855D85">
        <w:rPr>
          <w:rFonts w:ascii="Times New Roman" w:eastAsia="Times New Roman" w:hAnsi="Times New Roman" w:cs="Times New Roman"/>
          <w:i w:val="0"/>
          <w:iCs w:val="0"/>
          <w:color w:val="auto"/>
          <w:sz w:val="24"/>
          <w:szCs w:val="24"/>
        </w:rPr>
        <w:t xml:space="preserve"> Find the adjective in the first sentence and fill in the blanks with the corresponding adverb.</w:t>
      </w:r>
    </w:p>
    <w:p w:rsidR="009C7666" w:rsidRPr="00855D85" w:rsidRDefault="009C7666" w:rsidP="00855D85">
      <w:pPr>
        <w:pBdr>
          <w:bottom w:val="single" w:sz="6" w:space="1" w:color="auto"/>
        </w:pBdr>
        <w:spacing w:after="0" w:line="240" w:lineRule="auto"/>
        <w:jc w:val="center"/>
        <w:rPr>
          <w:rFonts w:ascii="Times New Roman" w:eastAsia="Times New Roman" w:hAnsi="Times New Roman"/>
          <w:vanish/>
          <w:sz w:val="24"/>
          <w:szCs w:val="24"/>
        </w:rPr>
      </w:pPr>
      <w:r w:rsidRPr="00855D85">
        <w:rPr>
          <w:rFonts w:ascii="Times New Roman" w:eastAsia="Times New Roman" w:hAnsi="Times New Roman"/>
          <w:vanish/>
          <w:sz w:val="24"/>
          <w:szCs w:val="24"/>
        </w:rPr>
        <w:t>Top of Form</w:t>
      </w:r>
    </w:p>
    <w:p w:rsidR="009C7666" w:rsidRPr="00855D85" w:rsidRDefault="009C7666" w:rsidP="00855D85">
      <w:pPr>
        <w:numPr>
          <w:ilvl w:val="0"/>
          <w:numId w:val="5"/>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James is careful. He drives </w:t>
      </w:r>
      <w:r w:rsidR="00081A32" w:rsidRPr="00855D85">
        <w:rPr>
          <w:rFonts w:ascii="Times New Roman" w:eastAsia="Times New Roman" w:hAnsi="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60.5pt;height:18.25pt" o:ole="">
            <v:imagedata r:id="rId7" o:title=""/>
          </v:shape>
          <w:control r:id="rId8" w:name="DefaultOcxName" w:shapeid="_x0000_i1045"/>
        </w:object>
      </w:r>
      <w:r w:rsidRPr="00855D85">
        <w:rPr>
          <w:rFonts w:ascii="Times New Roman" w:eastAsia="Times New Roman" w:hAnsi="Times New Roman"/>
          <w:sz w:val="24"/>
          <w:szCs w:val="24"/>
        </w:rPr>
        <w:t xml:space="preserve">. </w:t>
      </w:r>
    </w:p>
    <w:p w:rsidR="009C7666" w:rsidRPr="00855D85" w:rsidRDefault="009C7666" w:rsidP="00855D85">
      <w:pPr>
        <w:numPr>
          <w:ilvl w:val="0"/>
          <w:numId w:val="5"/>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The girl is slow. She walks </w:t>
      </w:r>
      <w:r w:rsidR="00081A32" w:rsidRPr="00855D85">
        <w:rPr>
          <w:rFonts w:ascii="Times New Roman" w:eastAsia="Times New Roman" w:hAnsi="Times New Roman"/>
          <w:sz w:val="24"/>
          <w:szCs w:val="24"/>
        </w:rPr>
        <w:object w:dxaOrig="225" w:dyaOrig="225">
          <v:shape id="_x0000_i1049" type="#_x0000_t75" style="width:60.5pt;height:18.25pt" o:ole="">
            <v:imagedata r:id="rId7" o:title=""/>
          </v:shape>
          <w:control r:id="rId9" w:name="DefaultOcxName1" w:shapeid="_x0000_i1049"/>
        </w:object>
      </w:r>
      <w:r w:rsidRPr="00855D85">
        <w:rPr>
          <w:rFonts w:ascii="Times New Roman" w:eastAsia="Times New Roman" w:hAnsi="Times New Roman"/>
          <w:sz w:val="24"/>
          <w:szCs w:val="24"/>
        </w:rPr>
        <w:t xml:space="preserve">. </w:t>
      </w:r>
    </w:p>
    <w:p w:rsidR="009C7666" w:rsidRPr="00855D85" w:rsidRDefault="009C7666" w:rsidP="00855D85">
      <w:pPr>
        <w:numPr>
          <w:ilvl w:val="0"/>
          <w:numId w:val="5"/>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Her English is perfect. She speaks English </w:t>
      </w:r>
      <w:r w:rsidR="00081A32" w:rsidRPr="00855D85">
        <w:rPr>
          <w:rFonts w:ascii="Times New Roman" w:eastAsia="Times New Roman" w:hAnsi="Times New Roman"/>
          <w:sz w:val="24"/>
          <w:szCs w:val="24"/>
        </w:rPr>
        <w:object w:dxaOrig="225" w:dyaOrig="225">
          <v:shape id="_x0000_i1053" type="#_x0000_t75" style="width:60.5pt;height:18.25pt" o:ole="">
            <v:imagedata r:id="rId7" o:title=""/>
          </v:shape>
          <w:control r:id="rId10" w:name="DefaultOcxName2" w:shapeid="_x0000_i1053"/>
        </w:object>
      </w:r>
      <w:r w:rsidRPr="00855D85">
        <w:rPr>
          <w:rFonts w:ascii="Times New Roman" w:eastAsia="Times New Roman" w:hAnsi="Times New Roman"/>
          <w:sz w:val="24"/>
          <w:szCs w:val="24"/>
        </w:rPr>
        <w:t xml:space="preserve">. </w:t>
      </w:r>
    </w:p>
    <w:p w:rsidR="005C6479" w:rsidRDefault="009C7666" w:rsidP="005C6479">
      <w:pPr>
        <w:numPr>
          <w:ilvl w:val="0"/>
          <w:numId w:val="5"/>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Our teacher is angry. She shouts </w:t>
      </w:r>
      <w:r w:rsidR="00081A32" w:rsidRPr="00855D85">
        <w:rPr>
          <w:rFonts w:ascii="Times New Roman" w:eastAsia="Times New Roman" w:hAnsi="Times New Roman"/>
          <w:sz w:val="24"/>
          <w:szCs w:val="24"/>
        </w:rPr>
        <w:object w:dxaOrig="225" w:dyaOrig="225">
          <v:shape id="_x0000_i1057" type="#_x0000_t75" style="width:60.5pt;height:18.25pt" o:ole="">
            <v:imagedata r:id="rId7" o:title=""/>
          </v:shape>
          <w:control r:id="rId11" w:name="DefaultOcxName3" w:shapeid="_x0000_i1057"/>
        </w:object>
      </w:r>
      <w:r w:rsidRPr="00855D85">
        <w:rPr>
          <w:rFonts w:ascii="Times New Roman" w:eastAsia="Times New Roman" w:hAnsi="Times New Roman"/>
          <w:sz w:val="24"/>
          <w:szCs w:val="24"/>
        </w:rPr>
        <w:t xml:space="preserve">. </w:t>
      </w:r>
    </w:p>
    <w:p w:rsidR="009C7666" w:rsidRPr="005C6479" w:rsidRDefault="009C7666" w:rsidP="005C6479">
      <w:pPr>
        <w:numPr>
          <w:ilvl w:val="0"/>
          <w:numId w:val="5"/>
        </w:numPr>
        <w:spacing w:after="0" w:line="240" w:lineRule="auto"/>
        <w:rPr>
          <w:rFonts w:ascii="Times New Roman" w:eastAsia="Times New Roman" w:hAnsi="Times New Roman"/>
          <w:sz w:val="24"/>
          <w:szCs w:val="24"/>
        </w:rPr>
      </w:pPr>
      <w:r w:rsidRPr="005C6479">
        <w:rPr>
          <w:rFonts w:ascii="Times New Roman" w:hAnsi="Times New Roman"/>
          <w:sz w:val="24"/>
          <w:szCs w:val="24"/>
        </w:rPr>
        <w:t xml:space="preserve">My neighbor is a loud speaker. He speaks </w:t>
      </w:r>
      <w:r w:rsidR="00081A32" w:rsidRPr="005C6479">
        <w:rPr>
          <w:rFonts w:ascii="Times New Roman" w:hAnsi="Times New Roman"/>
          <w:sz w:val="24"/>
          <w:szCs w:val="24"/>
        </w:rPr>
        <w:object w:dxaOrig="225" w:dyaOrig="225">
          <v:shape id="_x0000_i1061" type="#_x0000_t75" style="width:60.5pt;height:18.25pt" o:ole="">
            <v:imagedata r:id="rId7" o:title=""/>
          </v:shape>
          <w:control r:id="rId12" w:name="DefaultOcxName4" w:shapeid="_x0000_i1061"/>
        </w:object>
      </w:r>
      <w:r w:rsidRPr="005C6479">
        <w:rPr>
          <w:rFonts w:ascii="Times New Roman" w:hAnsi="Times New Roman"/>
          <w:sz w:val="24"/>
          <w:szCs w:val="24"/>
        </w:rPr>
        <w:t xml:space="preserve">. </w:t>
      </w:r>
    </w:p>
    <w:p w:rsidR="005C6479" w:rsidRDefault="005C6479" w:rsidP="005C6479">
      <w:pPr>
        <w:spacing w:after="0"/>
      </w:pPr>
    </w:p>
    <w:p w:rsidR="009C7666" w:rsidRPr="005C6479" w:rsidRDefault="009C7666" w:rsidP="005C6479">
      <w:pPr>
        <w:spacing w:after="0"/>
        <w:rPr>
          <w:rFonts w:ascii="Times New Roman" w:hAnsi="Times New Roman"/>
          <w:vanish/>
          <w:sz w:val="24"/>
          <w:szCs w:val="24"/>
        </w:rPr>
      </w:pPr>
      <w:r w:rsidRPr="005C6479">
        <w:rPr>
          <w:rFonts w:ascii="Times New Roman" w:hAnsi="Times New Roman"/>
          <w:vanish/>
          <w:sz w:val="24"/>
          <w:szCs w:val="24"/>
        </w:rPr>
        <w:t>Bottom of Form</w:t>
      </w:r>
    </w:p>
    <w:p w:rsidR="00255D4F" w:rsidRPr="00855D85" w:rsidRDefault="00255D4F" w:rsidP="00855D85">
      <w:pPr>
        <w:spacing w:after="0" w:line="240" w:lineRule="auto"/>
        <w:outlineLvl w:val="3"/>
        <w:rPr>
          <w:rFonts w:ascii="Times New Roman" w:eastAsia="Times New Roman" w:hAnsi="Times New Roman"/>
          <w:bCs/>
          <w:color w:val="000000" w:themeColor="text1"/>
          <w:sz w:val="24"/>
          <w:szCs w:val="24"/>
        </w:rPr>
      </w:pPr>
    </w:p>
    <w:p w:rsidR="00C9451B" w:rsidRPr="00855D85" w:rsidRDefault="00F263B7" w:rsidP="00855D85">
      <w:pPr>
        <w:spacing w:after="0" w:line="240" w:lineRule="auto"/>
        <w:outlineLvl w:val="3"/>
        <w:rPr>
          <w:rFonts w:ascii="Times New Roman" w:eastAsia="Times New Roman" w:hAnsi="Times New Roman"/>
          <w:b/>
          <w:bCs/>
          <w:color w:val="000000" w:themeColor="text1"/>
          <w:sz w:val="24"/>
          <w:szCs w:val="24"/>
        </w:rPr>
      </w:pPr>
      <w:r w:rsidRPr="00855D85">
        <w:rPr>
          <w:rFonts w:ascii="Times New Roman" w:eastAsia="Times New Roman" w:hAnsi="Times New Roman"/>
          <w:b/>
          <w:bCs/>
          <w:color w:val="000000" w:themeColor="text1"/>
          <w:sz w:val="24"/>
          <w:szCs w:val="24"/>
        </w:rPr>
        <w:t>TOPIC: FORMAL LETTER</w:t>
      </w:r>
    </w:p>
    <w:p w:rsidR="00F263B7" w:rsidRPr="00855D85" w:rsidRDefault="00F263B7" w:rsidP="00855D85">
      <w:pPr>
        <w:spacing w:after="0" w:line="240" w:lineRule="auto"/>
        <w:outlineLvl w:val="3"/>
        <w:rPr>
          <w:ins w:id="0" w:author="Unknown"/>
          <w:rFonts w:ascii="Times New Roman" w:eastAsia="Times New Roman" w:hAnsi="Times New Roman"/>
          <w:b/>
          <w:bCs/>
          <w:color w:val="000000" w:themeColor="text1"/>
          <w:sz w:val="24"/>
          <w:szCs w:val="24"/>
        </w:rPr>
      </w:pPr>
      <w:r w:rsidRPr="00855D85">
        <w:rPr>
          <w:rFonts w:ascii="Times New Roman" w:eastAsia="Times New Roman" w:hAnsi="Times New Roman"/>
          <w:b/>
          <w:bCs/>
          <w:color w:val="000000" w:themeColor="text1"/>
          <w:sz w:val="24"/>
          <w:szCs w:val="24"/>
        </w:rPr>
        <w:t>CONTENT:</w:t>
      </w:r>
    </w:p>
    <w:p w:rsidR="00C9451B" w:rsidRPr="00855D85" w:rsidRDefault="00C9451B" w:rsidP="00855D85">
      <w:pPr>
        <w:spacing w:after="0" w:line="240" w:lineRule="auto"/>
        <w:outlineLvl w:val="2"/>
        <w:rPr>
          <w:rFonts w:ascii="Times New Roman" w:eastAsia="Times New Roman" w:hAnsi="Times New Roman"/>
          <w:b/>
          <w:bCs/>
          <w:sz w:val="24"/>
          <w:szCs w:val="24"/>
        </w:rPr>
      </w:pPr>
      <w:r w:rsidRPr="00855D85">
        <w:rPr>
          <w:rFonts w:ascii="Times New Roman" w:eastAsia="Times New Roman" w:hAnsi="Times New Roman"/>
          <w:b/>
          <w:bCs/>
          <w:sz w:val="24"/>
          <w:szCs w:val="24"/>
        </w:rPr>
        <w:t>Formal letter</w:t>
      </w:r>
    </w:p>
    <w:p w:rsidR="00C9451B" w:rsidRPr="00855D85" w:rsidRDefault="00C9451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A formal letter is also known as official letter or business letter. It is the kind of letter we write to people we don’</w:t>
      </w:r>
      <w:r w:rsidR="00292CFF" w:rsidRPr="00855D85">
        <w:rPr>
          <w:rFonts w:ascii="Times New Roman" w:eastAsia="Times New Roman" w:hAnsi="Times New Roman"/>
          <w:sz w:val="24"/>
          <w:szCs w:val="24"/>
        </w:rPr>
        <w:t xml:space="preserve">t know or are not used to. Here, </w:t>
      </w:r>
      <w:r w:rsidRPr="00855D85">
        <w:rPr>
          <w:rFonts w:ascii="Times New Roman" w:eastAsia="Times New Roman" w:hAnsi="Times New Roman"/>
          <w:sz w:val="24"/>
          <w:szCs w:val="24"/>
        </w:rPr>
        <w:t>the language you use must be formal/official. Examples of this kind of letter are the letter we write to commissioners, ministers, editors, etc.</w:t>
      </w:r>
    </w:p>
    <w:p w:rsidR="00C9451B" w:rsidRPr="00855D85" w:rsidRDefault="00C9451B" w:rsidP="00855D85">
      <w:pPr>
        <w:spacing w:after="0" w:line="240" w:lineRule="auto"/>
        <w:outlineLvl w:val="2"/>
        <w:rPr>
          <w:rFonts w:ascii="Times New Roman" w:eastAsia="Times New Roman" w:hAnsi="Times New Roman"/>
          <w:b/>
          <w:bCs/>
          <w:sz w:val="24"/>
          <w:szCs w:val="24"/>
        </w:rPr>
      </w:pPr>
      <w:r w:rsidRPr="00855D85">
        <w:rPr>
          <w:rFonts w:ascii="Times New Roman" w:eastAsia="Times New Roman" w:hAnsi="Times New Roman"/>
          <w:b/>
          <w:bCs/>
          <w:sz w:val="24"/>
          <w:szCs w:val="24"/>
        </w:rPr>
        <w:t>Features of Formal Letter</w:t>
      </w:r>
    </w:p>
    <w:p w:rsidR="00C9451B" w:rsidRPr="00855D85" w:rsidRDefault="00C9451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A formal letter has the following features:</w:t>
      </w:r>
    </w:p>
    <w:p w:rsidR="00C9451B" w:rsidRPr="00855D85" w:rsidRDefault="00C9451B" w:rsidP="00855D85">
      <w:pPr>
        <w:numPr>
          <w:ilvl w:val="0"/>
          <w:numId w:val="6"/>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Introduction</w:t>
      </w:r>
    </w:p>
    <w:p w:rsidR="00C9451B" w:rsidRPr="00855D85" w:rsidRDefault="00C9451B" w:rsidP="00855D85">
      <w:pPr>
        <w:numPr>
          <w:ilvl w:val="0"/>
          <w:numId w:val="6"/>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Body and</w:t>
      </w:r>
    </w:p>
    <w:p w:rsidR="00C9451B" w:rsidRPr="00855D85" w:rsidRDefault="00C9451B" w:rsidP="00855D85">
      <w:pPr>
        <w:numPr>
          <w:ilvl w:val="0"/>
          <w:numId w:val="6"/>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Conclusion</w:t>
      </w:r>
    </w:p>
    <w:p w:rsidR="00C9451B" w:rsidRPr="00855D85" w:rsidRDefault="00C9451B"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In a formal letter, before anything else, the address comes first. Two addresses are to be written. The writer’s address and the recipient’s address. The writer’s address is written at the top right corner of the paper while the recipient’s address is written at the left side immediately after the </w:t>
      </w:r>
      <w:r w:rsidRPr="00855D85">
        <w:rPr>
          <w:rFonts w:ascii="Times New Roman" w:eastAsia="Times New Roman" w:hAnsi="Times New Roman"/>
          <w:sz w:val="24"/>
          <w:szCs w:val="24"/>
        </w:rPr>
        <w:lastRenderedPageBreak/>
        <w:t>writer’s address. Next is the salutation followed by the title. Note that after the recipient’s address you must skip a line before writing the salutation</w:t>
      </w:r>
    </w:p>
    <w:p w:rsidR="00F263B7" w:rsidRPr="00855D85" w:rsidRDefault="00C9451B" w:rsidP="00855D85">
      <w:pPr>
        <w:pStyle w:val="NormalWeb"/>
        <w:spacing w:before="0" w:beforeAutospacing="0" w:after="0" w:afterAutospacing="0"/>
      </w:pPr>
      <w:r w:rsidRPr="00855D85">
        <w:t xml:space="preserve">It is important to note that if the letter is going outside Nigeria, there will be a comma after Lagos followed by Nigeria, then you add a full stop. Below is a </w:t>
      </w:r>
      <w:r w:rsidR="00F263B7" w:rsidRPr="00855D85">
        <w:t>sample:</w:t>
      </w:r>
    </w:p>
    <w:p w:rsidR="00F263B7" w:rsidRPr="00855D85" w:rsidRDefault="00BC405A" w:rsidP="00855D85">
      <w:pPr>
        <w:pStyle w:val="NormalWeb"/>
        <w:spacing w:before="0" w:beforeAutospacing="0" w:after="0" w:afterAutospacing="0"/>
      </w:pPr>
      <w:r w:rsidRPr="00855D85">
        <w:t>56</w:t>
      </w:r>
      <w:r w:rsidR="00F263B7" w:rsidRPr="00855D85">
        <w:t>,</w:t>
      </w:r>
      <w:r w:rsidRPr="00855D85">
        <w:t xml:space="preserve"> Disgruntled </w:t>
      </w:r>
      <w:r w:rsidR="00F263B7" w:rsidRPr="00855D85">
        <w:t>Street,</w:t>
      </w:r>
      <w:r w:rsidR="00F263B7" w:rsidRPr="00855D85">
        <w:tab/>
      </w:r>
      <w:r w:rsidR="00F263B7" w:rsidRPr="00855D85">
        <w:tab/>
        <w:t xml:space="preserve">                                                                                                        Maple Close,</w:t>
      </w:r>
      <w:r w:rsidR="00F263B7" w:rsidRPr="00855D85">
        <w:tab/>
      </w:r>
      <w:r w:rsidR="00F263B7" w:rsidRPr="00855D85">
        <w:tab/>
      </w:r>
      <w:r w:rsidR="00F263B7" w:rsidRPr="00855D85">
        <w:tab/>
        <w:t xml:space="preserve">                                                                                                        Lagos State,</w:t>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t xml:space="preserve">                    Nigeria.</w:t>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t xml:space="preserve">                    28th January, 2018</w:t>
      </w:r>
    </w:p>
    <w:p w:rsidR="00292CFF" w:rsidRPr="00855D85" w:rsidRDefault="00BC405A" w:rsidP="00855D85">
      <w:pPr>
        <w:pStyle w:val="NormalWeb"/>
        <w:spacing w:before="0" w:beforeAutospacing="0" w:after="0" w:afterAutospacing="0"/>
      </w:pPr>
      <w:r w:rsidRPr="00855D85">
        <w:t>Customer Service Manager</w:t>
      </w:r>
      <w:r w:rsidR="00F263B7" w:rsidRPr="00855D85">
        <w:t>,</w:t>
      </w:r>
      <w:r w:rsidR="00F263B7" w:rsidRPr="00855D85">
        <w:br/>
      </w:r>
      <w:r w:rsidR="00292CFF" w:rsidRPr="00855D85">
        <w:t>Thatcher</w:t>
      </w:r>
      <w:r w:rsidR="00F263B7" w:rsidRPr="00855D85">
        <w:t xml:space="preserve"> </w:t>
      </w:r>
      <w:proofErr w:type="gramStart"/>
      <w:r w:rsidR="00F263B7" w:rsidRPr="00855D85">
        <w:t xml:space="preserve">Company,   </w:t>
      </w:r>
      <w:proofErr w:type="gramEnd"/>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t xml:space="preserve">                                                                                                                                           California,</w:t>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00F263B7" w:rsidRPr="00855D85">
        <w:tab/>
      </w:r>
      <w:r w:rsidRPr="00855D85">
        <w:br/>
      </w:r>
    </w:p>
    <w:p w:rsidR="00BC405A" w:rsidRPr="00855D85" w:rsidRDefault="00BC405A" w:rsidP="00855D85">
      <w:pPr>
        <w:pStyle w:val="NormalWeb"/>
        <w:spacing w:before="0" w:beforeAutospacing="0" w:after="0" w:afterAutospacing="0"/>
      </w:pPr>
      <w:r w:rsidRPr="00855D85">
        <w:t>Dear Sir/Madam,</w:t>
      </w:r>
    </w:p>
    <w:p w:rsidR="00F263B7" w:rsidRPr="00855D85" w:rsidRDefault="00F263B7" w:rsidP="00855D85">
      <w:pPr>
        <w:pStyle w:val="NormalWeb"/>
        <w:spacing w:before="0" w:beforeAutospacing="0" w:after="0" w:afterAutospacing="0"/>
        <w:rPr>
          <w:b/>
        </w:rPr>
      </w:pPr>
      <w:r w:rsidRPr="00855D85">
        <w:rPr>
          <w:b/>
        </w:rPr>
        <w:t>LETTER OF COMPLAINTS</w:t>
      </w:r>
    </w:p>
    <w:p w:rsidR="00BC405A" w:rsidRPr="00855D85" w:rsidRDefault="00BC405A" w:rsidP="00855D85">
      <w:pPr>
        <w:pStyle w:val="NormalWeb"/>
        <w:spacing w:before="0" w:beforeAutospacing="0" w:after="0" w:afterAutospacing="0"/>
      </w:pPr>
      <w:r w:rsidRPr="00855D85">
        <w:t>I am writing today to complain of the poor service I recei</w:t>
      </w:r>
      <w:r w:rsidR="00F263B7" w:rsidRPr="00855D85">
        <w:t>ved from your company on June 15, 2017</w:t>
      </w:r>
      <w:r w:rsidRPr="00855D85">
        <w:t xml:space="preserve">. I was visited </w:t>
      </w:r>
      <w:r w:rsidR="00292CFF" w:rsidRPr="00855D85">
        <w:t>by a representative of Thatcher Company, Mr. Green</w:t>
      </w:r>
      <w:r w:rsidRPr="00855D85">
        <w:t>, at my home on that day.</w:t>
      </w:r>
    </w:p>
    <w:p w:rsidR="00BC405A" w:rsidRPr="00855D85" w:rsidRDefault="00292CFF" w:rsidP="00855D85">
      <w:pPr>
        <w:pStyle w:val="NormalWeb"/>
        <w:spacing w:before="0" w:beforeAutospacing="0" w:after="0" w:afterAutospacing="0"/>
      </w:pPr>
      <w:r w:rsidRPr="00855D85">
        <w:t xml:space="preserve">            Mr. Gree</w:t>
      </w:r>
      <w:r w:rsidR="00BC405A" w:rsidRPr="00855D85">
        <w:t>n was one hour late for his appointment and offered nothing by way of apology when he arrived at noon. Your representative did not remove his muddy shoes upon entering my house, and consequently left a trail o</w:t>
      </w:r>
      <w:r w:rsidRPr="00855D85">
        <w:t>f dirt in the hallway. Mr. Gree</w:t>
      </w:r>
      <w:r w:rsidR="00BC405A" w:rsidRPr="00855D85">
        <w:t>n then proceeded to present a range of products to me that I had specifically told his assistant by telephone I was not interested in. I repeatedly tried to ask your representative about the products that were of interest to me, but he refused to deal with my questions. We ended our meeting after 25 minutes without either of us having accomplished anything.</w:t>
      </w:r>
    </w:p>
    <w:p w:rsidR="00BC405A" w:rsidRPr="00855D85" w:rsidRDefault="00BC405A" w:rsidP="00855D85">
      <w:pPr>
        <w:pStyle w:val="NormalWeb"/>
        <w:spacing w:before="0" w:beforeAutospacing="0" w:after="0" w:afterAutospacing="0"/>
      </w:pPr>
      <w:r w:rsidRPr="00855D85">
        <w:t xml:space="preserve">I am most annoyed that I wasted a morning (and half a day's </w:t>
      </w:r>
      <w:r w:rsidR="00292CFF" w:rsidRPr="00855D85">
        <w:t>vacation) waiting for Mr. Green</w:t>
      </w:r>
      <w:r w:rsidRPr="00855D85">
        <w:t xml:space="preserve"> to show up. My </w:t>
      </w:r>
      <w:r w:rsidR="00292CFF" w:rsidRPr="00855D85">
        <w:t xml:space="preserve">impression </w:t>
      </w:r>
      <w:proofErr w:type="gramStart"/>
      <w:r w:rsidR="00292CFF" w:rsidRPr="00855D85">
        <w:t>of  Thatcher</w:t>
      </w:r>
      <w:proofErr w:type="gramEnd"/>
      <w:r w:rsidR="00292CFF" w:rsidRPr="00855D85">
        <w:t xml:space="preserve"> Company</w:t>
      </w:r>
      <w:r w:rsidRPr="00855D85">
        <w:t xml:space="preserve"> has been tarnished, and I am now concerned about how my existing business is being managed by yo</w:t>
      </w:r>
      <w:r w:rsidR="00292CFF" w:rsidRPr="00855D85">
        <w:t>ur firm. Furthermore, Mr. Green</w:t>
      </w:r>
      <w:r w:rsidRPr="00855D85">
        <w:t>'s inability to remove his muddy shoes has meant that I have had to engage the services, and incur the expense, of a professional carpet cleaner.</w:t>
      </w:r>
    </w:p>
    <w:p w:rsidR="00BC405A" w:rsidRPr="00855D85" w:rsidRDefault="00BC405A" w:rsidP="00855D85">
      <w:pPr>
        <w:pStyle w:val="NormalWeb"/>
        <w:spacing w:before="0" w:beforeAutospacing="0" w:after="0" w:afterAutospacing="0"/>
      </w:pPr>
      <w:r w:rsidRPr="00855D85">
        <w:t>I trus</w:t>
      </w:r>
      <w:r w:rsidR="00292CFF" w:rsidRPr="00855D85">
        <w:t>t this is not the way Thatcher</w:t>
      </w:r>
      <w:r w:rsidRPr="00855D85">
        <w:t xml:space="preserve"> Company wishes to conduct business with valued customers—I have been with you since the company was founded and have never encountered such treatment before. I would welcome the opportunity to discuss matters further and to learn of how you propose to prevent a similar situation from recurring. I look forward to hearing from you.</w:t>
      </w:r>
    </w:p>
    <w:p w:rsidR="00BC405A" w:rsidRPr="00855D85" w:rsidRDefault="00BC405A" w:rsidP="00855D85">
      <w:pPr>
        <w:pStyle w:val="NormalWeb"/>
        <w:spacing w:before="0" w:beforeAutospacing="0" w:after="0" w:afterAutospacing="0"/>
      </w:pPr>
      <w:r w:rsidRPr="00855D85">
        <w:t>Yours faithfully,</w:t>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t xml:space="preserve">                 </w:t>
      </w:r>
      <w:proofErr w:type="gramStart"/>
      <w:r w:rsidR="00292CFF" w:rsidRPr="00855D85">
        <w:t xml:space="preserve">   (</w:t>
      </w:r>
      <w:proofErr w:type="gramEnd"/>
      <w:r w:rsidR="00292CFF" w:rsidRPr="00855D85">
        <w:t>signature)</w:t>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r>
      <w:r w:rsidR="00292CFF" w:rsidRPr="00855D85">
        <w:tab/>
        <w:t xml:space="preserve">        Mr. Funny</w:t>
      </w:r>
    </w:p>
    <w:p w:rsidR="00C9451B" w:rsidRPr="00855D85" w:rsidRDefault="00C9451B" w:rsidP="00855D85">
      <w:pPr>
        <w:pStyle w:val="NormalWeb"/>
        <w:spacing w:before="0" w:beforeAutospacing="0" w:after="0" w:afterAutospacing="0"/>
      </w:pPr>
      <w:r w:rsidRPr="00855D85">
        <w:t xml:space="preserve">Note that if you choose to write the title all in capital letters you do not </w:t>
      </w:r>
      <w:r w:rsidR="00F613F9" w:rsidRPr="00855D85">
        <w:t>need to underline</w:t>
      </w:r>
      <w:r w:rsidRPr="00855D85">
        <w:t>. But if you choose to write the title in initial capital letter you must underline</w:t>
      </w:r>
      <w:r w:rsidR="00F613F9" w:rsidRPr="00855D85">
        <w:t>.</w:t>
      </w:r>
    </w:p>
    <w:p w:rsidR="005C6479" w:rsidRDefault="005C6479" w:rsidP="00855D85">
      <w:pPr>
        <w:pStyle w:val="NormalWeb"/>
        <w:spacing w:before="0" w:beforeAutospacing="0" w:after="0" w:afterAutospacing="0"/>
        <w:rPr>
          <w:b/>
        </w:rPr>
      </w:pPr>
    </w:p>
    <w:p w:rsidR="00F613F9" w:rsidRPr="00855D85" w:rsidRDefault="00F613F9" w:rsidP="00855D85">
      <w:pPr>
        <w:pStyle w:val="NormalWeb"/>
        <w:spacing w:before="0" w:beforeAutospacing="0" w:after="0" w:afterAutospacing="0"/>
      </w:pPr>
      <w:r w:rsidRPr="00855D85">
        <w:rPr>
          <w:b/>
        </w:rPr>
        <w:t>EVALUATION</w:t>
      </w:r>
      <w:r w:rsidRPr="00855D85">
        <w:t>: Study the letter about above and write your own.</w:t>
      </w:r>
    </w:p>
    <w:p w:rsidR="005C6479" w:rsidRDefault="005C6479" w:rsidP="00855D85">
      <w:pPr>
        <w:spacing w:after="0" w:line="240" w:lineRule="auto"/>
        <w:outlineLvl w:val="3"/>
        <w:rPr>
          <w:rFonts w:ascii="Times New Roman" w:eastAsia="Times New Roman" w:hAnsi="Times New Roman"/>
          <w:b/>
          <w:bCs/>
          <w:color w:val="000000" w:themeColor="text1"/>
          <w:sz w:val="24"/>
          <w:szCs w:val="24"/>
        </w:rPr>
      </w:pPr>
    </w:p>
    <w:p w:rsidR="00AF33D5" w:rsidRPr="00855D85" w:rsidRDefault="00AF33D5" w:rsidP="00855D85">
      <w:pPr>
        <w:spacing w:after="0" w:line="240" w:lineRule="auto"/>
        <w:outlineLvl w:val="3"/>
        <w:rPr>
          <w:rFonts w:ascii="Times New Roman" w:eastAsia="Times New Roman" w:hAnsi="Times New Roman"/>
          <w:bCs/>
          <w:color w:val="000000" w:themeColor="text1"/>
          <w:sz w:val="24"/>
          <w:szCs w:val="24"/>
        </w:rPr>
      </w:pPr>
      <w:r w:rsidRPr="00855D85">
        <w:rPr>
          <w:rFonts w:ascii="Times New Roman" w:eastAsia="Times New Roman" w:hAnsi="Times New Roman"/>
          <w:b/>
          <w:bCs/>
          <w:color w:val="000000" w:themeColor="text1"/>
          <w:sz w:val="24"/>
          <w:szCs w:val="24"/>
        </w:rPr>
        <w:t>References: My English Grammar</w:t>
      </w:r>
    </w:p>
    <w:p w:rsidR="00AF33D5" w:rsidRPr="00855D85" w:rsidRDefault="00AF33D5" w:rsidP="00855D85">
      <w:pPr>
        <w:pStyle w:val="NormalWeb"/>
        <w:spacing w:before="0" w:beforeAutospacing="0" w:after="0" w:afterAutospacing="0"/>
      </w:pPr>
    </w:p>
    <w:p w:rsidR="005C6479" w:rsidRDefault="005C6479" w:rsidP="00855D85">
      <w:pPr>
        <w:pStyle w:val="NormalWeb"/>
        <w:spacing w:before="0" w:beforeAutospacing="0" w:after="0" w:afterAutospacing="0"/>
        <w:rPr>
          <w:b/>
        </w:rPr>
      </w:pPr>
    </w:p>
    <w:p w:rsidR="00F613F9" w:rsidRPr="00855D85" w:rsidRDefault="00F613F9" w:rsidP="00855D85">
      <w:pPr>
        <w:pStyle w:val="NormalWeb"/>
        <w:spacing w:before="0" w:beforeAutospacing="0" w:after="0" w:afterAutospacing="0"/>
        <w:rPr>
          <w:b/>
        </w:rPr>
      </w:pPr>
      <w:r w:rsidRPr="00855D85">
        <w:rPr>
          <w:b/>
        </w:rPr>
        <w:t xml:space="preserve">TOPIC: SPEECH </w:t>
      </w:r>
      <w:proofErr w:type="gramStart"/>
      <w:r w:rsidRPr="00855D85">
        <w:rPr>
          <w:b/>
        </w:rPr>
        <w:t>WORK  /</w:t>
      </w:r>
      <w:proofErr w:type="gramEnd"/>
      <w:r w:rsidRPr="00855D85">
        <w:rPr>
          <w:b/>
        </w:rPr>
        <w:t>u/</w:t>
      </w:r>
    </w:p>
    <w:p w:rsidR="00F613F9" w:rsidRPr="00855D85" w:rsidRDefault="00F613F9" w:rsidP="00855D85">
      <w:pPr>
        <w:pStyle w:val="NormalWeb"/>
        <w:spacing w:before="0" w:beforeAutospacing="0" w:after="0" w:afterAutospacing="0"/>
        <w:jc w:val="both"/>
        <w:rPr>
          <w:b/>
        </w:rPr>
      </w:pPr>
      <w:r w:rsidRPr="00855D85">
        <w:rPr>
          <w:b/>
        </w:rPr>
        <w:t>CONTENT:</w:t>
      </w:r>
    </w:p>
    <w:p w:rsidR="00F613F9" w:rsidRPr="00855D85" w:rsidRDefault="00F613F9" w:rsidP="00855D85">
      <w:pPr>
        <w:pStyle w:val="NormalWeb"/>
        <w:spacing w:before="0" w:beforeAutospacing="0" w:after="0" w:afterAutospacing="0"/>
        <w:jc w:val="both"/>
      </w:pPr>
      <w:r w:rsidRPr="00855D85">
        <w:lastRenderedPageBreak/>
        <w:t>A vowel sound is made with a free flow of air through the mouth without any obstruction either by the tongue or the lips</w:t>
      </w:r>
    </w:p>
    <w:p w:rsidR="00F613F9" w:rsidRPr="00855D85" w:rsidRDefault="00F613F9" w:rsidP="00855D85">
      <w:pPr>
        <w:pStyle w:val="NormalWeb"/>
        <w:spacing w:before="0" w:beforeAutospacing="0" w:after="0" w:afterAutospacing="0"/>
        <w:jc w:val="both"/>
      </w:pPr>
      <w:proofErr w:type="spellStart"/>
      <w:r w:rsidRPr="00855D85">
        <w:t>e.g</w:t>
      </w:r>
      <w:proofErr w:type="spellEnd"/>
      <w:r w:rsidRPr="00855D85">
        <w:t xml:space="preserve"> /e/ is pronounced freely as in “set” /set/</w:t>
      </w:r>
    </w:p>
    <w:p w:rsidR="00F613F9" w:rsidRPr="00855D85" w:rsidRDefault="00F613F9" w:rsidP="00855D85">
      <w:pPr>
        <w:pStyle w:val="NormalWeb"/>
        <w:spacing w:before="0" w:beforeAutospacing="0" w:after="0" w:afterAutospacing="0"/>
        <w:jc w:val="both"/>
      </w:pPr>
      <w:r w:rsidRPr="00855D85">
        <w:rPr>
          <w:b/>
        </w:rPr>
        <w:t xml:space="preserve">Common </w:t>
      </w:r>
      <w:proofErr w:type="gramStart"/>
      <w:r w:rsidRPr="00855D85">
        <w:rPr>
          <w:b/>
        </w:rPr>
        <w:t>spelling  symbols</w:t>
      </w:r>
      <w:proofErr w:type="gramEnd"/>
      <w:r w:rsidRPr="00855D85">
        <w:rPr>
          <w:b/>
        </w:rPr>
        <w:t xml:space="preserve"> of /u/</w:t>
      </w:r>
      <w:r w:rsidRPr="00855D85">
        <w:rPr>
          <w:b/>
        </w:rPr>
        <w:tab/>
      </w:r>
      <w:r w:rsidRPr="00855D85">
        <w:rPr>
          <w:b/>
        </w:rPr>
        <w:tab/>
      </w:r>
      <w:r w:rsidRPr="00855D85">
        <w:rPr>
          <w:b/>
        </w:rPr>
        <w:tab/>
      </w:r>
      <w:r w:rsidRPr="00855D85">
        <w:rPr>
          <w:b/>
        </w:rPr>
        <w:tab/>
      </w:r>
      <w:r w:rsidRPr="00855D85">
        <w:rPr>
          <w:b/>
        </w:rPr>
        <w:tab/>
      </w:r>
      <w:r w:rsidRPr="00855D85">
        <w:rPr>
          <w:b/>
        </w:rPr>
        <w:tab/>
      </w:r>
      <w:r w:rsidRPr="00855D85">
        <w:rPr>
          <w:b/>
        </w:rPr>
        <w:tab/>
      </w:r>
      <w:r w:rsidRPr="00855D85">
        <w:rPr>
          <w:b/>
        </w:rPr>
        <w:tab/>
      </w:r>
      <w:r w:rsidRPr="00855D85">
        <w:rPr>
          <w:b/>
        </w:rPr>
        <w:tab/>
      </w:r>
      <w:proofErr w:type="spellStart"/>
      <w:r w:rsidRPr="00855D85">
        <w:t>oo</w:t>
      </w:r>
      <w:proofErr w:type="spellEnd"/>
      <w:r w:rsidRPr="00855D85">
        <w:t xml:space="preserve"> – wool, foot ; u – push, full;  o --  wolf, woman;  </w:t>
      </w:r>
      <w:proofErr w:type="spellStart"/>
      <w:r w:rsidRPr="00855D85">
        <w:t>ou</w:t>
      </w:r>
      <w:proofErr w:type="spellEnd"/>
      <w:r w:rsidRPr="00855D85">
        <w:t xml:space="preserve"> --  would, should</w:t>
      </w:r>
    </w:p>
    <w:p w:rsidR="005C6479" w:rsidRDefault="005C6479" w:rsidP="00855D85">
      <w:pPr>
        <w:pStyle w:val="NormalWeb"/>
        <w:spacing w:before="0" w:beforeAutospacing="0" w:after="0" w:afterAutospacing="0"/>
        <w:jc w:val="both"/>
        <w:rPr>
          <w:b/>
        </w:rPr>
      </w:pPr>
    </w:p>
    <w:p w:rsidR="00F613F9" w:rsidRPr="00855D85" w:rsidRDefault="00F613F9" w:rsidP="00855D85">
      <w:pPr>
        <w:pStyle w:val="NormalWeb"/>
        <w:spacing w:before="0" w:beforeAutospacing="0" w:after="0" w:afterAutospacing="0"/>
        <w:jc w:val="both"/>
      </w:pPr>
      <w:r w:rsidRPr="00855D85">
        <w:rPr>
          <w:b/>
        </w:rPr>
        <w:t>EVALUATION</w:t>
      </w:r>
      <w:r w:rsidRPr="00855D85">
        <w:t>: In the sentence below, identify words with /u/ sound.</w:t>
      </w:r>
    </w:p>
    <w:p w:rsidR="00F613F9" w:rsidRPr="00855D85" w:rsidRDefault="00F613F9" w:rsidP="00855D85">
      <w:pPr>
        <w:pStyle w:val="NormalWeb"/>
        <w:spacing w:before="0" w:beforeAutospacing="0" w:after="0" w:afterAutospacing="0"/>
        <w:jc w:val="both"/>
      </w:pPr>
      <w:r w:rsidRPr="00855D85">
        <w:t xml:space="preserve">The wolf pushed </w:t>
      </w:r>
      <w:proofErr w:type="spellStart"/>
      <w:r w:rsidRPr="00855D85">
        <w:t>thedoor</w:t>
      </w:r>
      <w:proofErr w:type="spellEnd"/>
      <w:r w:rsidRPr="00855D85">
        <w:t xml:space="preserve"> open and looked into the room. When the cook saw the wolf, the cook shook with fear and ran away.</w:t>
      </w:r>
    </w:p>
    <w:p w:rsidR="005C6479" w:rsidRDefault="005C6479" w:rsidP="00855D85">
      <w:pPr>
        <w:spacing w:after="0" w:line="240" w:lineRule="auto"/>
        <w:outlineLvl w:val="3"/>
        <w:rPr>
          <w:rFonts w:ascii="Times New Roman" w:eastAsia="Times New Roman" w:hAnsi="Times New Roman"/>
          <w:b/>
          <w:bCs/>
          <w:color w:val="000000" w:themeColor="text1"/>
          <w:sz w:val="24"/>
          <w:szCs w:val="24"/>
        </w:rPr>
      </w:pPr>
    </w:p>
    <w:p w:rsidR="00AF33D5" w:rsidRPr="00855D85" w:rsidRDefault="00AF33D5" w:rsidP="00855D85">
      <w:pPr>
        <w:spacing w:after="0" w:line="240" w:lineRule="auto"/>
        <w:outlineLvl w:val="3"/>
        <w:rPr>
          <w:rFonts w:ascii="Times New Roman" w:eastAsia="Times New Roman" w:hAnsi="Times New Roman"/>
          <w:bCs/>
          <w:color w:val="000000" w:themeColor="text1"/>
          <w:sz w:val="24"/>
          <w:szCs w:val="24"/>
        </w:rPr>
      </w:pPr>
      <w:r w:rsidRPr="00855D85">
        <w:rPr>
          <w:rFonts w:ascii="Times New Roman" w:eastAsia="Times New Roman" w:hAnsi="Times New Roman"/>
          <w:b/>
          <w:bCs/>
          <w:color w:val="000000" w:themeColor="text1"/>
          <w:sz w:val="24"/>
          <w:szCs w:val="24"/>
        </w:rPr>
        <w:t>References: Oral English</w:t>
      </w:r>
    </w:p>
    <w:p w:rsidR="00AF33D5" w:rsidRPr="00855D85" w:rsidRDefault="00AF33D5" w:rsidP="00855D85">
      <w:pPr>
        <w:pStyle w:val="NormalWeb"/>
        <w:spacing w:before="0" w:beforeAutospacing="0" w:after="0" w:afterAutospacing="0"/>
        <w:jc w:val="both"/>
      </w:pPr>
    </w:p>
    <w:p w:rsidR="00F613F9" w:rsidRPr="00855D85" w:rsidRDefault="00F613F9" w:rsidP="00855D85">
      <w:pPr>
        <w:pStyle w:val="NormalWeb"/>
        <w:spacing w:before="0" w:beforeAutospacing="0" w:after="0" w:afterAutospacing="0"/>
        <w:jc w:val="both"/>
      </w:pPr>
      <w:r w:rsidRPr="00855D85">
        <w:rPr>
          <w:b/>
        </w:rPr>
        <w:t>TOPIC</w:t>
      </w:r>
      <w:r w:rsidRPr="00855D85">
        <w:t xml:space="preserve">: </w:t>
      </w:r>
      <w:r w:rsidRPr="00855D85">
        <w:rPr>
          <w:b/>
        </w:rPr>
        <w:t>COMPREHENSION</w:t>
      </w:r>
    </w:p>
    <w:p w:rsidR="00F613F9" w:rsidRPr="00855D85" w:rsidRDefault="00F613F9" w:rsidP="00855D85">
      <w:pPr>
        <w:pStyle w:val="NormalWeb"/>
        <w:spacing w:before="0" w:beforeAutospacing="0" w:after="0" w:afterAutospacing="0"/>
        <w:jc w:val="both"/>
      </w:pPr>
      <w:r w:rsidRPr="00855D85">
        <w:rPr>
          <w:b/>
        </w:rPr>
        <w:t>CONTENT</w:t>
      </w:r>
      <w:r w:rsidRPr="00855D85">
        <w:t>: See Effective English, book 1. Page 125/126</w:t>
      </w:r>
    </w:p>
    <w:p w:rsidR="00F613F9" w:rsidRPr="00855D85" w:rsidRDefault="00F613F9" w:rsidP="00855D85">
      <w:pPr>
        <w:pStyle w:val="NormalWeb"/>
        <w:spacing w:before="0" w:beforeAutospacing="0" w:after="0" w:afterAutospacing="0"/>
        <w:jc w:val="both"/>
      </w:pPr>
      <w:r w:rsidRPr="00855D85">
        <w:rPr>
          <w:b/>
        </w:rPr>
        <w:t>EVALUATION</w:t>
      </w:r>
      <w:r w:rsidRPr="00855D85">
        <w:t>: Practice 2</w:t>
      </w:r>
    </w:p>
    <w:p w:rsidR="00420693" w:rsidRPr="00855D85" w:rsidRDefault="00420693" w:rsidP="00855D85">
      <w:pPr>
        <w:pStyle w:val="NormalWeb"/>
        <w:spacing w:before="0" w:beforeAutospacing="0" w:after="0" w:afterAutospacing="0"/>
        <w:jc w:val="both"/>
        <w:rPr>
          <w:b/>
        </w:rPr>
      </w:pPr>
      <w:r w:rsidRPr="00855D85">
        <w:rPr>
          <w:b/>
        </w:rPr>
        <w:t>TOPIC: LITERATURE</w:t>
      </w:r>
    </w:p>
    <w:p w:rsidR="00420693" w:rsidRPr="00855D85" w:rsidRDefault="00420693" w:rsidP="00855D85">
      <w:pPr>
        <w:pStyle w:val="NormalWeb"/>
        <w:spacing w:before="0" w:beforeAutospacing="0" w:after="0" w:afterAutospacing="0"/>
        <w:jc w:val="both"/>
        <w:rPr>
          <w:b/>
        </w:rPr>
      </w:pPr>
      <w:r w:rsidRPr="00855D85">
        <w:rPr>
          <w:b/>
        </w:rPr>
        <w:t>CONTENT: Fable</w:t>
      </w:r>
    </w:p>
    <w:p w:rsidR="00420693" w:rsidRPr="00855D85" w:rsidRDefault="00420693" w:rsidP="00855D85">
      <w:pPr>
        <w:pStyle w:val="NormalWeb"/>
        <w:spacing w:before="0" w:beforeAutospacing="0" w:after="0" w:afterAutospacing="0"/>
        <w:jc w:val="both"/>
      </w:pPr>
      <w:r w:rsidRPr="00855D85">
        <w:t xml:space="preserve">It is a narrative that possesses the twin attributes of straight and surface meaning: denotative and connotative meaning. </w:t>
      </w:r>
      <w:proofErr w:type="gramStart"/>
      <w:r w:rsidRPr="00855D85">
        <w:t>It  is</w:t>
      </w:r>
      <w:proofErr w:type="gramEnd"/>
      <w:r w:rsidRPr="00855D85">
        <w:t xml:space="preserve"> keen to point out a moral truth in a civilized and inoffensive manner.</w:t>
      </w:r>
    </w:p>
    <w:p w:rsidR="00420693" w:rsidRPr="00855D85" w:rsidRDefault="00420693" w:rsidP="00855D85">
      <w:pPr>
        <w:pStyle w:val="NormalWeb"/>
        <w:spacing w:before="0" w:beforeAutospacing="0" w:after="0" w:afterAutospacing="0"/>
        <w:jc w:val="both"/>
        <w:rPr>
          <w:b/>
        </w:rPr>
      </w:pPr>
      <w:r w:rsidRPr="00855D85">
        <w:rPr>
          <w:b/>
        </w:rPr>
        <w:t>THEMES</w:t>
      </w:r>
    </w:p>
    <w:p w:rsidR="00420693" w:rsidRPr="00855D85" w:rsidRDefault="00420693" w:rsidP="00855D85">
      <w:pPr>
        <w:pStyle w:val="NormalWeb"/>
        <w:numPr>
          <w:ilvl w:val="0"/>
          <w:numId w:val="13"/>
        </w:numPr>
        <w:spacing w:before="0" w:beforeAutospacing="0" w:after="0" w:afterAutospacing="0"/>
        <w:jc w:val="both"/>
      </w:pPr>
      <w:r w:rsidRPr="00855D85">
        <w:t>Honesty is a great virtue</w:t>
      </w:r>
    </w:p>
    <w:p w:rsidR="00420693" w:rsidRPr="00855D85" w:rsidRDefault="00420693" w:rsidP="00855D85">
      <w:pPr>
        <w:pStyle w:val="NormalWeb"/>
        <w:numPr>
          <w:ilvl w:val="0"/>
          <w:numId w:val="13"/>
        </w:numPr>
        <w:spacing w:before="0" w:beforeAutospacing="0" w:after="0" w:afterAutospacing="0"/>
        <w:jc w:val="both"/>
      </w:pPr>
      <w:r w:rsidRPr="00855D85">
        <w:t>Obedience to instruction pays</w:t>
      </w:r>
    </w:p>
    <w:p w:rsidR="00DC0432" w:rsidRPr="00855D85" w:rsidRDefault="00DC0432" w:rsidP="00855D85">
      <w:pPr>
        <w:pStyle w:val="NormalWeb"/>
        <w:spacing w:before="0" w:beforeAutospacing="0" w:after="0" w:afterAutospacing="0"/>
        <w:jc w:val="both"/>
        <w:rPr>
          <w:b/>
        </w:rPr>
      </w:pPr>
    </w:p>
    <w:p w:rsidR="00DC0432" w:rsidRPr="00855D85" w:rsidRDefault="00420693" w:rsidP="00855D85">
      <w:pPr>
        <w:pStyle w:val="NormalWeb"/>
        <w:spacing w:before="0" w:beforeAutospacing="0" w:after="0" w:afterAutospacing="0"/>
        <w:jc w:val="both"/>
        <w:rPr>
          <w:b/>
        </w:rPr>
      </w:pPr>
      <w:r w:rsidRPr="00855D85">
        <w:rPr>
          <w:b/>
        </w:rPr>
        <w:t>FEATURES</w:t>
      </w:r>
    </w:p>
    <w:p w:rsidR="00420693" w:rsidRPr="00855D85" w:rsidRDefault="00420693" w:rsidP="00855D85">
      <w:pPr>
        <w:pStyle w:val="NormalWeb"/>
        <w:spacing w:before="0" w:beforeAutospacing="0" w:after="0" w:afterAutospacing="0"/>
        <w:jc w:val="both"/>
        <w:rPr>
          <w:b/>
        </w:rPr>
      </w:pPr>
      <w:r w:rsidRPr="00855D85">
        <w:t xml:space="preserve">African </w:t>
      </w:r>
      <w:r w:rsidR="00221B38" w:rsidRPr="00855D85">
        <w:t>folktales are usually didactic</w:t>
      </w:r>
      <w:r w:rsidRPr="00855D85">
        <w:t>, entertaining and even magical at times. Characters sometimes could be animal characters which are meant to talk and dialogue among themselves as human beings.</w:t>
      </w:r>
    </w:p>
    <w:p w:rsidR="005C6479" w:rsidRDefault="005C6479" w:rsidP="00855D85">
      <w:pPr>
        <w:pStyle w:val="NormalWeb"/>
        <w:spacing w:before="0" w:beforeAutospacing="0" w:after="0" w:afterAutospacing="0"/>
        <w:jc w:val="both"/>
        <w:rPr>
          <w:b/>
        </w:rPr>
      </w:pPr>
    </w:p>
    <w:p w:rsidR="004A7E8D" w:rsidRPr="00855D85" w:rsidRDefault="004A7E8D" w:rsidP="00855D85">
      <w:pPr>
        <w:pStyle w:val="NormalWeb"/>
        <w:spacing w:before="0" w:beforeAutospacing="0" w:after="0" w:afterAutospacing="0"/>
        <w:jc w:val="both"/>
      </w:pPr>
      <w:r w:rsidRPr="00855D85">
        <w:rPr>
          <w:b/>
        </w:rPr>
        <w:t>EVALUATIO</w:t>
      </w:r>
      <w:r w:rsidR="006427B2" w:rsidRPr="00855D85">
        <w:rPr>
          <w:b/>
        </w:rPr>
        <w:t>N</w:t>
      </w:r>
      <w:r w:rsidRPr="00855D85">
        <w:t>: Write any folktale you know.</w:t>
      </w:r>
    </w:p>
    <w:p w:rsidR="005C6479" w:rsidRDefault="005C6479" w:rsidP="00855D85">
      <w:pPr>
        <w:pStyle w:val="NormalWeb"/>
        <w:spacing w:before="0" w:beforeAutospacing="0" w:after="0" w:afterAutospacing="0"/>
        <w:jc w:val="both"/>
        <w:rPr>
          <w:b/>
        </w:rPr>
      </w:pPr>
    </w:p>
    <w:p w:rsidR="00467474" w:rsidRPr="00855D85" w:rsidRDefault="00DD6A34" w:rsidP="00855D85">
      <w:pPr>
        <w:pStyle w:val="NormalWeb"/>
        <w:spacing w:before="0" w:beforeAutospacing="0" w:after="0" w:afterAutospacing="0"/>
        <w:jc w:val="both"/>
      </w:pPr>
      <w:r w:rsidRPr="00855D85">
        <w:rPr>
          <w:b/>
        </w:rPr>
        <w:t>GENERAL EVALUATION</w:t>
      </w:r>
    </w:p>
    <w:p w:rsidR="00221B38" w:rsidRPr="00855D85" w:rsidRDefault="00221B38"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A. </w:t>
      </w:r>
      <w:r w:rsidR="00467474" w:rsidRPr="00855D85">
        <w:rPr>
          <w:rFonts w:ascii="Times New Roman" w:eastAsia="Times New Roman" w:hAnsi="Times New Roman"/>
          <w:sz w:val="24"/>
          <w:szCs w:val="24"/>
        </w:rPr>
        <w:t>Find the adjective in the first sentence and fill in the blanks with the corresponding adverb</w:t>
      </w:r>
    </w:p>
    <w:p w:rsidR="00467474" w:rsidRPr="00855D85" w:rsidRDefault="00467474"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1.</w:t>
      </w:r>
      <w:r w:rsidR="00DC0432" w:rsidRPr="00855D85">
        <w:rPr>
          <w:rFonts w:ascii="Times New Roman" w:eastAsia="Times New Roman" w:hAnsi="Times New Roman"/>
          <w:sz w:val="24"/>
          <w:szCs w:val="24"/>
        </w:rPr>
        <w:t xml:space="preserve"> He is a bad writer</w:t>
      </w:r>
      <w:r w:rsidRPr="00855D85">
        <w:rPr>
          <w:rFonts w:ascii="Times New Roman" w:eastAsia="Times New Roman" w:hAnsi="Times New Roman"/>
          <w:sz w:val="24"/>
          <w:szCs w:val="24"/>
        </w:rPr>
        <w:t xml:space="preserve">. He writes </w:t>
      </w:r>
      <w:r w:rsidR="00081A32" w:rsidRPr="00855D85">
        <w:rPr>
          <w:rFonts w:ascii="Times New Roman" w:eastAsia="Times New Roman" w:hAnsi="Times New Roman"/>
          <w:sz w:val="24"/>
          <w:szCs w:val="24"/>
        </w:rPr>
        <w:object w:dxaOrig="225" w:dyaOrig="225">
          <v:shape id="_x0000_i1065" type="#_x0000_t75" style="width:60.5pt;height:18.25pt" o:ole="">
            <v:imagedata r:id="rId7" o:title=""/>
          </v:shape>
          <w:control r:id="rId13" w:name="DefaultOcxName51" w:shapeid="_x0000_i1065"/>
        </w:object>
      </w:r>
      <w:r w:rsidRPr="00855D85">
        <w:rPr>
          <w:rFonts w:ascii="Times New Roman" w:eastAsia="Times New Roman" w:hAnsi="Times New Roman"/>
          <w:sz w:val="24"/>
          <w:szCs w:val="24"/>
        </w:rPr>
        <w:t xml:space="preserve">. </w:t>
      </w:r>
    </w:p>
    <w:p w:rsidR="00467474" w:rsidRPr="00855D85" w:rsidRDefault="00467474" w:rsidP="00855D85">
      <w:pPr>
        <w:spacing w:after="0" w:line="240" w:lineRule="auto"/>
        <w:ind w:left="360"/>
        <w:rPr>
          <w:rFonts w:ascii="Times New Roman" w:eastAsia="Times New Roman" w:hAnsi="Times New Roman"/>
          <w:sz w:val="24"/>
          <w:szCs w:val="24"/>
        </w:rPr>
      </w:pPr>
      <w:r w:rsidRPr="00855D85">
        <w:rPr>
          <w:rFonts w:ascii="Times New Roman" w:eastAsia="Times New Roman" w:hAnsi="Times New Roman"/>
          <w:sz w:val="24"/>
          <w:szCs w:val="24"/>
        </w:rPr>
        <w:t xml:space="preserve">2. Jane is a nice guitar player. </w:t>
      </w:r>
    </w:p>
    <w:p w:rsidR="00467474" w:rsidRPr="00855D85" w:rsidRDefault="00467474" w:rsidP="00855D85">
      <w:pPr>
        <w:spacing w:after="0" w:line="240" w:lineRule="auto"/>
        <w:ind w:left="360"/>
        <w:rPr>
          <w:rFonts w:ascii="Times New Roman" w:eastAsia="Times New Roman" w:hAnsi="Times New Roman"/>
          <w:sz w:val="24"/>
          <w:szCs w:val="24"/>
        </w:rPr>
      </w:pPr>
      <w:r w:rsidRPr="00855D85">
        <w:rPr>
          <w:rFonts w:ascii="Times New Roman" w:eastAsia="Times New Roman" w:hAnsi="Times New Roman"/>
          <w:sz w:val="24"/>
          <w:szCs w:val="24"/>
        </w:rPr>
        <w:t xml:space="preserve">3. He plays the guitar </w:t>
      </w:r>
      <w:r w:rsidR="00081A32" w:rsidRPr="00855D85">
        <w:rPr>
          <w:rFonts w:ascii="Times New Roman" w:eastAsia="Times New Roman" w:hAnsi="Times New Roman"/>
          <w:sz w:val="24"/>
          <w:szCs w:val="24"/>
        </w:rPr>
        <w:object w:dxaOrig="225" w:dyaOrig="225">
          <v:shape id="_x0000_i1069" type="#_x0000_t75" style="width:60.5pt;height:18.25pt" o:ole="">
            <v:imagedata r:id="rId7" o:title=""/>
          </v:shape>
          <w:control r:id="rId14" w:name="DefaultOcxName61" w:shapeid="_x0000_i1069"/>
        </w:object>
      </w:r>
      <w:r w:rsidRPr="00855D85">
        <w:rPr>
          <w:rFonts w:ascii="Times New Roman" w:eastAsia="Times New Roman" w:hAnsi="Times New Roman"/>
          <w:sz w:val="24"/>
          <w:szCs w:val="24"/>
        </w:rPr>
        <w:t xml:space="preserve">. </w:t>
      </w:r>
    </w:p>
    <w:p w:rsidR="00467474" w:rsidRPr="00855D85" w:rsidRDefault="00467474" w:rsidP="00855D85">
      <w:pPr>
        <w:pStyle w:val="ListParagraph"/>
        <w:numPr>
          <w:ilvl w:val="0"/>
          <w:numId w:val="39"/>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He is a good </w:t>
      </w:r>
      <w:proofErr w:type="gramStart"/>
      <w:r w:rsidRPr="00855D85">
        <w:rPr>
          <w:rFonts w:ascii="Times New Roman" w:eastAsia="Times New Roman" w:hAnsi="Times New Roman"/>
          <w:sz w:val="24"/>
          <w:szCs w:val="24"/>
        </w:rPr>
        <w:t>painter .</w:t>
      </w:r>
      <w:proofErr w:type="gramEnd"/>
      <w:r w:rsidRPr="00855D85">
        <w:rPr>
          <w:rFonts w:ascii="Times New Roman" w:eastAsia="Times New Roman" w:hAnsi="Times New Roman"/>
          <w:sz w:val="24"/>
          <w:szCs w:val="24"/>
        </w:rPr>
        <w:t xml:space="preserve"> He paints </w:t>
      </w:r>
      <w:r w:rsidR="00081A32" w:rsidRPr="00855D85">
        <w:rPr>
          <w:rFonts w:ascii="Times New Roman" w:eastAsia="Times New Roman" w:hAnsi="Times New Roman"/>
          <w:sz w:val="24"/>
          <w:szCs w:val="24"/>
        </w:rPr>
        <w:object w:dxaOrig="225" w:dyaOrig="225">
          <v:shape id="_x0000_i1073" type="#_x0000_t75" style="width:60.5pt;height:18.25pt" o:ole="">
            <v:imagedata r:id="rId7" o:title=""/>
          </v:shape>
          <w:control r:id="rId15" w:name="DefaultOcxName71" w:shapeid="_x0000_i1073"/>
        </w:object>
      </w:r>
      <w:r w:rsidRPr="00855D85">
        <w:rPr>
          <w:rFonts w:ascii="Times New Roman" w:eastAsia="Times New Roman" w:hAnsi="Times New Roman"/>
          <w:sz w:val="24"/>
          <w:szCs w:val="24"/>
        </w:rPr>
        <w:t xml:space="preserve">. </w:t>
      </w:r>
    </w:p>
    <w:p w:rsidR="00467474" w:rsidRPr="00855D85" w:rsidRDefault="00467474" w:rsidP="00855D85">
      <w:pPr>
        <w:numPr>
          <w:ilvl w:val="0"/>
          <w:numId w:val="39"/>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She is a quiet girl. She does her job </w:t>
      </w:r>
      <w:r w:rsidR="00081A32" w:rsidRPr="00855D85">
        <w:rPr>
          <w:rFonts w:ascii="Times New Roman" w:eastAsia="Times New Roman" w:hAnsi="Times New Roman"/>
          <w:sz w:val="24"/>
          <w:szCs w:val="24"/>
        </w:rPr>
        <w:object w:dxaOrig="225" w:dyaOrig="225">
          <v:shape id="_x0000_i1077" type="#_x0000_t75" style="width:60.5pt;height:18.25pt" o:ole="">
            <v:imagedata r:id="rId7" o:title=""/>
          </v:shape>
          <w:control r:id="rId16" w:name="DefaultOcxName81" w:shapeid="_x0000_i1077"/>
        </w:object>
      </w:r>
      <w:r w:rsidRPr="00855D85">
        <w:rPr>
          <w:rFonts w:ascii="Times New Roman" w:eastAsia="Times New Roman" w:hAnsi="Times New Roman"/>
          <w:sz w:val="24"/>
          <w:szCs w:val="24"/>
        </w:rPr>
        <w:t xml:space="preserve">. </w:t>
      </w:r>
    </w:p>
    <w:p w:rsidR="00467474" w:rsidRPr="00855D85" w:rsidRDefault="00467474" w:rsidP="00855D85">
      <w:pPr>
        <w:numPr>
          <w:ilvl w:val="0"/>
          <w:numId w:val="39"/>
        </w:num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 xml:space="preserve">This exercise is easy. You can do it </w:t>
      </w:r>
    </w:p>
    <w:p w:rsidR="00221B38" w:rsidRPr="00855D85" w:rsidRDefault="00221B38" w:rsidP="00855D85">
      <w:pPr>
        <w:spacing w:after="0" w:line="240" w:lineRule="auto"/>
        <w:rPr>
          <w:rFonts w:ascii="Times New Roman" w:eastAsia="Times New Roman" w:hAnsi="Times New Roman"/>
          <w:sz w:val="24"/>
          <w:szCs w:val="24"/>
        </w:rPr>
      </w:pPr>
      <w:r w:rsidRPr="00855D85">
        <w:rPr>
          <w:rFonts w:ascii="Times New Roman" w:eastAsia="Times New Roman" w:hAnsi="Times New Roman"/>
          <w:sz w:val="24"/>
          <w:szCs w:val="24"/>
        </w:rPr>
        <w:t>B. Write a letter of permission to be absent from school to the principal.</w:t>
      </w:r>
    </w:p>
    <w:p w:rsidR="005C6479" w:rsidRDefault="005C6479" w:rsidP="00855D85">
      <w:pPr>
        <w:pStyle w:val="NormalWeb"/>
        <w:spacing w:before="0" w:beforeAutospacing="0" w:after="0" w:afterAutospacing="0"/>
        <w:jc w:val="both"/>
        <w:rPr>
          <w:b/>
        </w:rPr>
      </w:pPr>
    </w:p>
    <w:p w:rsidR="00F30EB9" w:rsidRPr="00855D85" w:rsidRDefault="00467474" w:rsidP="00855D85">
      <w:pPr>
        <w:pStyle w:val="NormalWeb"/>
        <w:spacing w:before="0" w:beforeAutospacing="0" w:after="0" w:afterAutospacing="0"/>
        <w:jc w:val="both"/>
      </w:pPr>
      <w:r w:rsidRPr="00855D85">
        <w:rPr>
          <w:b/>
        </w:rPr>
        <w:t>WEEKEND ASSIGNMENT:</w:t>
      </w:r>
    </w:p>
    <w:p w:rsidR="00F613F9" w:rsidRPr="00855D85" w:rsidRDefault="00F30EB9" w:rsidP="00855D85">
      <w:pPr>
        <w:pStyle w:val="NormalWeb"/>
        <w:numPr>
          <w:ilvl w:val="0"/>
          <w:numId w:val="9"/>
        </w:numPr>
        <w:spacing w:before="0" w:beforeAutospacing="0" w:after="0" w:afterAutospacing="0"/>
        <w:jc w:val="both"/>
      </w:pPr>
      <w:r w:rsidRPr="00855D85">
        <w:t xml:space="preserve"> Write ten sentences identifying the adverbs therein.</w:t>
      </w:r>
    </w:p>
    <w:p w:rsidR="00AB0CCD" w:rsidRPr="00855D85" w:rsidRDefault="00F30EB9" w:rsidP="00855D85">
      <w:pPr>
        <w:pStyle w:val="NormalWeb"/>
        <w:numPr>
          <w:ilvl w:val="0"/>
          <w:numId w:val="9"/>
        </w:numPr>
        <w:spacing w:before="0" w:beforeAutospacing="0" w:after="0" w:afterAutospacing="0"/>
        <w:jc w:val="both"/>
        <w:rPr>
          <w:b/>
        </w:rPr>
      </w:pPr>
      <w:r w:rsidRPr="00855D85">
        <w:t xml:space="preserve">Write </w:t>
      </w:r>
      <w:r w:rsidR="00221B38" w:rsidRPr="00855D85">
        <w:t>a letter to the</w:t>
      </w:r>
      <w:r w:rsidRPr="00855D85">
        <w:t xml:space="preserve"> local publishing firm around you, reporting a recent incident that happened around </w:t>
      </w:r>
      <w:proofErr w:type="spellStart"/>
      <w:r w:rsidRPr="00855D85">
        <w:t>yourarea</w:t>
      </w:r>
      <w:proofErr w:type="spellEnd"/>
      <w:r w:rsidRPr="00855D85">
        <w:rPr>
          <w:b/>
        </w:rPr>
        <w:t>.</w:t>
      </w:r>
    </w:p>
    <w:p w:rsidR="00CE250C" w:rsidRPr="00855D85" w:rsidRDefault="00CE250C" w:rsidP="00855D85">
      <w:pPr>
        <w:pStyle w:val="NormalWeb"/>
        <w:spacing w:before="0" w:beforeAutospacing="0" w:after="0" w:afterAutospacing="0"/>
        <w:rPr>
          <w:b/>
        </w:rPr>
      </w:pPr>
    </w:p>
    <w:p w:rsidR="008E27E1" w:rsidRPr="00855D85" w:rsidRDefault="00F613F9" w:rsidP="00855D85">
      <w:pPr>
        <w:pStyle w:val="NormalWeb"/>
        <w:spacing w:before="0" w:beforeAutospacing="0" w:after="0" w:afterAutospacing="0"/>
        <w:rPr>
          <w:b/>
        </w:rPr>
      </w:pPr>
      <w:r w:rsidRPr="00855D85">
        <w:rPr>
          <w:b/>
        </w:rPr>
        <w:t>WEEK THREE</w:t>
      </w:r>
    </w:p>
    <w:p w:rsidR="00DC0432" w:rsidRPr="00855D85" w:rsidRDefault="008E27E1" w:rsidP="00855D85">
      <w:pPr>
        <w:pStyle w:val="NormalWeb"/>
        <w:spacing w:before="0" w:beforeAutospacing="0" w:after="0" w:afterAutospacing="0"/>
        <w:jc w:val="both"/>
        <w:rPr>
          <w:b/>
        </w:rPr>
      </w:pPr>
      <w:r w:rsidRPr="00855D85">
        <w:rPr>
          <w:b/>
        </w:rPr>
        <w:t xml:space="preserve">TOPIC: SPEECH WORK </w:t>
      </w:r>
    </w:p>
    <w:p w:rsidR="008E27E1" w:rsidRPr="00855D85" w:rsidRDefault="008E27E1" w:rsidP="00855D85">
      <w:pPr>
        <w:pStyle w:val="NormalWeb"/>
        <w:spacing w:before="0" w:beforeAutospacing="0" w:after="0" w:afterAutospacing="0"/>
        <w:jc w:val="both"/>
        <w:rPr>
          <w:b/>
        </w:rPr>
      </w:pPr>
      <w:r w:rsidRPr="00855D85">
        <w:rPr>
          <w:b/>
        </w:rPr>
        <w:lastRenderedPageBreak/>
        <w:t xml:space="preserve">WORD </w:t>
      </w:r>
      <w:proofErr w:type="gramStart"/>
      <w:r w:rsidRPr="00855D85">
        <w:rPr>
          <w:b/>
        </w:rPr>
        <w:t>CONTRAST  /</w:t>
      </w:r>
      <w:proofErr w:type="gramEnd"/>
      <w:r w:rsidRPr="00855D85">
        <w:rPr>
          <w:b/>
        </w:rPr>
        <w:t>u/, /u:/</w:t>
      </w:r>
    </w:p>
    <w:p w:rsidR="008E27E1" w:rsidRPr="00855D85" w:rsidRDefault="008E27E1" w:rsidP="00855D85">
      <w:pPr>
        <w:pStyle w:val="NormalWeb"/>
        <w:spacing w:before="0" w:beforeAutospacing="0" w:after="0" w:afterAutospacing="0"/>
        <w:jc w:val="both"/>
        <w:rPr>
          <w:b/>
        </w:rPr>
      </w:pPr>
      <w:r w:rsidRPr="00855D85">
        <w:rPr>
          <w:b/>
        </w:rPr>
        <w:t>CONTENT:</w:t>
      </w:r>
    </w:p>
    <w:p w:rsidR="008E27E1" w:rsidRPr="00855D85" w:rsidRDefault="008E27E1" w:rsidP="00855D85">
      <w:pPr>
        <w:pStyle w:val="NormalWeb"/>
        <w:spacing w:before="0" w:beforeAutospacing="0" w:after="0" w:afterAutospacing="0"/>
        <w:jc w:val="both"/>
      </w:pPr>
      <w:r w:rsidRPr="00855D85">
        <w:t>A vowel sound is made with a free flow of air through the mouth without any obstruction either by the tongue or the lips.</w:t>
      </w:r>
    </w:p>
    <w:p w:rsidR="008E27E1" w:rsidRPr="00855D85" w:rsidRDefault="008E27E1" w:rsidP="00855D85">
      <w:pPr>
        <w:pStyle w:val="NormalWeb"/>
        <w:spacing w:before="0" w:beforeAutospacing="0" w:after="0" w:afterAutospacing="0"/>
        <w:jc w:val="both"/>
      </w:pPr>
      <w:r w:rsidRPr="00855D85">
        <w:t>Word Contrast</w:t>
      </w:r>
    </w:p>
    <w:p w:rsidR="008E27E1" w:rsidRPr="00855D85" w:rsidRDefault="008E27E1" w:rsidP="00855D85">
      <w:pPr>
        <w:pStyle w:val="NormalWeb"/>
        <w:spacing w:before="0" w:beforeAutospacing="0" w:after="0" w:afterAutospacing="0"/>
        <w:jc w:val="both"/>
      </w:pPr>
      <w:r w:rsidRPr="00855D85">
        <w:t>/u/                                                   /u:/</w:t>
      </w:r>
      <w:r w:rsidRPr="00855D85">
        <w:tab/>
      </w:r>
      <w:r w:rsidRPr="00855D85">
        <w:tab/>
      </w:r>
      <w:r w:rsidRPr="00855D85">
        <w:tab/>
      </w:r>
      <w:r w:rsidRPr="00855D85">
        <w:tab/>
      </w:r>
      <w:r w:rsidRPr="00855D85">
        <w:tab/>
      </w:r>
      <w:r w:rsidRPr="00855D85">
        <w:tab/>
        <w:t xml:space="preserve">                             look</w:t>
      </w:r>
      <w:r w:rsidRPr="00855D85">
        <w:tab/>
      </w:r>
      <w:r w:rsidRPr="00855D85">
        <w:tab/>
      </w:r>
      <w:r w:rsidRPr="00855D85">
        <w:tab/>
        <w:t xml:space="preserve">                   Luke</w:t>
      </w:r>
      <w:r w:rsidRPr="00855D85">
        <w:tab/>
      </w:r>
      <w:r w:rsidRPr="00855D85">
        <w:tab/>
      </w:r>
      <w:r w:rsidRPr="00855D85">
        <w:tab/>
      </w:r>
      <w:r w:rsidRPr="00855D85">
        <w:tab/>
      </w:r>
      <w:r w:rsidRPr="00855D85">
        <w:tab/>
      </w:r>
      <w:r w:rsidRPr="00855D85">
        <w:tab/>
      </w:r>
      <w:r w:rsidRPr="00855D85">
        <w:tab/>
        <w:t xml:space="preserve">                     full                                                 fool</w:t>
      </w:r>
      <w:r w:rsidRPr="00855D85">
        <w:tab/>
      </w:r>
      <w:r w:rsidRPr="00855D85">
        <w:tab/>
      </w:r>
      <w:r w:rsidRPr="00855D85">
        <w:tab/>
      </w:r>
      <w:r w:rsidRPr="00855D85">
        <w:tab/>
      </w:r>
      <w:r w:rsidRPr="00855D85">
        <w:tab/>
      </w:r>
      <w:r w:rsidRPr="00855D85">
        <w:tab/>
        <w:t xml:space="preserve">                         pull</w:t>
      </w:r>
      <w:r w:rsidRPr="00855D85">
        <w:tab/>
      </w:r>
      <w:r w:rsidRPr="00855D85">
        <w:tab/>
      </w:r>
      <w:r w:rsidRPr="00855D85">
        <w:tab/>
      </w:r>
      <w:r w:rsidRPr="00855D85">
        <w:tab/>
        <w:t xml:space="preserve">       pool</w:t>
      </w:r>
      <w:r w:rsidRPr="00855D85">
        <w:tab/>
      </w:r>
      <w:r w:rsidRPr="00855D85">
        <w:tab/>
      </w:r>
      <w:r w:rsidRPr="00855D85">
        <w:tab/>
      </w:r>
      <w:r w:rsidRPr="00855D85">
        <w:tab/>
      </w:r>
      <w:r w:rsidRPr="00855D85">
        <w:tab/>
      </w:r>
      <w:r w:rsidRPr="00855D85">
        <w:tab/>
      </w:r>
      <w:r w:rsidRPr="00855D85">
        <w:tab/>
        <w:t xml:space="preserve">                          could                                              cooled</w:t>
      </w:r>
    </w:p>
    <w:p w:rsidR="005C6479" w:rsidRDefault="005C6479" w:rsidP="00855D85">
      <w:pPr>
        <w:pStyle w:val="NormalWeb"/>
        <w:spacing w:before="0" w:beforeAutospacing="0" w:after="0" w:afterAutospacing="0"/>
        <w:jc w:val="both"/>
        <w:rPr>
          <w:b/>
        </w:rPr>
      </w:pPr>
    </w:p>
    <w:p w:rsidR="00970F6B" w:rsidRPr="00855D85" w:rsidRDefault="008E27E1" w:rsidP="00855D85">
      <w:pPr>
        <w:pStyle w:val="NormalWeb"/>
        <w:spacing w:before="0" w:beforeAutospacing="0" w:after="0" w:afterAutospacing="0"/>
        <w:jc w:val="both"/>
        <w:rPr>
          <w:b/>
        </w:rPr>
      </w:pPr>
      <w:r w:rsidRPr="00855D85">
        <w:rPr>
          <w:b/>
        </w:rPr>
        <w:t>EVALUATION</w:t>
      </w:r>
      <w:r w:rsidRPr="00855D85">
        <w:t xml:space="preserve">: Give ten </w:t>
      </w:r>
      <w:r w:rsidR="00467474" w:rsidRPr="00855D85">
        <w:t>more examples on the pair</w:t>
      </w:r>
      <w:r w:rsidR="00467474" w:rsidRPr="00855D85">
        <w:rPr>
          <w:b/>
        </w:rPr>
        <w:t>.</w:t>
      </w:r>
    </w:p>
    <w:p w:rsidR="005C6479" w:rsidRDefault="005C6479" w:rsidP="00855D85">
      <w:pPr>
        <w:pStyle w:val="NormalWeb"/>
        <w:spacing w:before="0" w:beforeAutospacing="0" w:after="0" w:afterAutospacing="0"/>
        <w:jc w:val="both"/>
        <w:rPr>
          <w:b/>
        </w:rPr>
      </w:pPr>
    </w:p>
    <w:p w:rsidR="00C217F7" w:rsidRPr="00855D85" w:rsidRDefault="00C217F7" w:rsidP="00855D85">
      <w:pPr>
        <w:pStyle w:val="NormalWeb"/>
        <w:spacing w:before="0" w:beforeAutospacing="0" w:after="0" w:afterAutospacing="0"/>
        <w:jc w:val="both"/>
        <w:rPr>
          <w:b/>
        </w:rPr>
      </w:pPr>
      <w:r w:rsidRPr="00855D85">
        <w:rPr>
          <w:b/>
        </w:rPr>
        <w:t>TOPIC: TENSES</w:t>
      </w:r>
    </w:p>
    <w:p w:rsidR="009A5B12" w:rsidRPr="00855D85" w:rsidRDefault="00C217F7" w:rsidP="00855D85">
      <w:pPr>
        <w:pStyle w:val="NormalWeb"/>
        <w:spacing w:before="0" w:beforeAutospacing="0" w:after="0" w:afterAutospacing="0"/>
        <w:jc w:val="both"/>
      </w:pPr>
      <w:r w:rsidRPr="00855D85">
        <w:rPr>
          <w:b/>
        </w:rPr>
        <w:t>CONTENT:</w:t>
      </w:r>
      <w:r w:rsidR="008E27E1" w:rsidRPr="00855D85">
        <w:tab/>
      </w:r>
      <w:r w:rsidR="009A5B12" w:rsidRPr="00855D85">
        <w:t>Tenses occur only in verbs. Although it is usual to talk about the past, present and other tenses, it refers to the change that takes place in the form of the verb to indicate time.</w:t>
      </w:r>
    </w:p>
    <w:p w:rsidR="009A5B12" w:rsidRPr="00855D85" w:rsidRDefault="009A5B12" w:rsidP="00855D85">
      <w:pPr>
        <w:pStyle w:val="NormalWeb"/>
        <w:spacing w:before="0" w:beforeAutospacing="0" w:after="0" w:afterAutospacing="0"/>
        <w:jc w:val="both"/>
      </w:pPr>
      <w:r w:rsidRPr="00855D85">
        <w:rPr>
          <w:b/>
        </w:rPr>
        <w:t>THE SIMPLE PRESENT TENSE</w:t>
      </w:r>
      <w:r w:rsidRPr="00855D85">
        <w:t>:  It is used to express habitual truth, eternal truth, what is fixed and present action.</w:t>
      </w:r>
    </w:p>
    <w:p w:rsidR="009A5B12" w:rsidRPr="00855D85" w:rsidRDefault="009A5B12" w:rsidP="00855D85">
      <w:pPr>
        <w:pStyle w:val="NormalWeb"/>
        <w:spacing w:before="0" w:beforeAutospacing="0" w:after="0" w:afterAutospacing="0"/>
        <w:jc w:val="both"/>
      </w:pPr>
      <w:r w:rsidRPr="00855D85">
        <w:rPr>
          <w:b/>
        </w:rPr>
        <w:t>EXAMPLES</w:t>
      </w:r>
      <w:r w:rsidRPr="00855D85">
        <w:t xml:space="preserve">: </w:t>
      </w:r>
    </w:p>
    <w:p w:rsidR="009A5B12" w:rsidRPr="00855D85" w:rsidRDefault="009A5B12" w:rsidP="00855D85">
      <w:pPr>
        <w:pStyle w:val="NormalWeb"/>
        <w:spacing w:before="0" w:beforeAutospacing="0" w:after="0" w:afterAutospacing="0"/>
        <w:jc w:val="both"/>
      </w:pPr>
      <w:proofErr w:type="spellStart"/>
      <w:r w:rsidRPr="00855D85">
        <w:t>Sule</w:t>
      </w:r>
      <w:proofErr w:type="spellEnd"/>
      <w:r w:rsidRPr="00855D85">
        <w:t xml:space="preserve"> always smokes after meals.</w:t>
      </w:r>
    </w:p>
    <w:p w:rsidR="009A5B12" w:rsidRPr="00855D85" w:rsidRDefault="009A5B12" w:rsidP="00855D85">
      <w:pPr>
        <w:pStyle w:val="NormalWeb"/>
        <w:spacing w:before="0" w:beforeAutospacing="0" w:after="0" w:afterAutospacing="0"/>
        <w:jc w:val="both"/>
      </w:pPr>
      <w:r w:rsidRPr="00855D85">
        <w:t>The bus arrives at 8 a.m.</w:t>
      </w:r>
    </w:p>
    <w:p w:rsidR="009A5B12" w:rsidRPr="00855D85" w:rsidRDefault="009A5B12" w:rsidP="00855D85">
      <w:pPr>
        <w:pStyle w:val="NormalWeb"/>
        <w:spacing w:before="0" w:beforeAutospacing="0" w:after="0" w:afterAutospacing="0"/>
        <w:jc w:val="both"/>
      </w:pPr>
      <w:r w:rsidRPr="00855D85">
        <w:t>The sun sets in the West.</w:t>
      </w:r>
    </w:p>
    <w:p w:rsidR="009A5B12" w:rsidRPr="00855D85" w:rsidRDefault="009A5B12" w:rsidP="00855D85">
      <w:pPr>
        <w:pStyle w:val="NormalWeb"/>
        <w:spacing w:before="0" w:beforeAutospacing="0" w:after="0" w:afterAutospacing="0"/>
        <w:jc w:val="both"/>
      </w:pPr>
      <w:r w:rsidRPr="00855D85">
        <w:rPr>
          <w:b/>
        </w:rPr>
        <w:t>PRESENT CONTINOUS TENSE</w:t>
      </w:r>
      <w:r w:rsidRPr="00855D85">
        <w:t>: It is progressive. It is formed by adding –</w:t>
      </w:r>
      <w:proofErr w:type="spellStart"/>
      <w:r w:rsidRPr="00855D85">
        <w:t>ing</w:t>
      </w:r>
      <w:proofErr w:type="spellEnd"/>
      <w:r w:rsidRPr="00855D85">
        <w:t xml:space="preserve"> to the main verb. The auxiliary verb should be in the present tense.</w:t>
      </w:r>
    </w:p>
    <w:p w:rsidR="009A5B12" w:rsidRPr="00855D85" w:rsidRDefault="009A5B12" w:rsidP="00855D85">
      <w:pPr>
        <w:pStyle w:val="NormalWeb"/>
        <w:spacing w:before="0" w:beforeAutospacing="0" w:after="0" w:afterAutospacing="0"/>
        <w:jc w:val="both"/>
      </w:pPr>
      <w:r w:rsidRPr="00855D85">
        <w:rPr>
          <w:b/>
        </w:rPr>
        <w:t>EXAMPLES</w:t>
      </w:r>
      <w:r w:rsidRPr="00855D85">
        <w:t>:</w:t>
      </w:r>
    </w:p>
    <w:p w:rsidR="009A5B12" w:rsidRPr="00855D85" w:rsidRDefault="009A5B12" w:rsidP="00855D85">
      <w:pPr>
        <w:pStyle w:val="NormalWeb"/>
        <w:spacing w:before="0" w:beforeAutospacing="0" w:after="0" w:afterAutospacing="0"/>
        <w:jc w:val="both"/>
      </w:pPr>
      <w:proofErr w:type="spellStart"/>
      <w:r w:rsidRPr="00855D85">
        <w:t>Ronke</w:t>
      </w:r>
      <w:proofErr w:type="spellEnd"/>
      <w:r w:rsidRPr="00855D85">
        <w:t xml:space="preserve"> is reading now.</w:t>
      </w:r>
    </w:p>
    <w:p w:rsidR="009A5B12" w:rsidRPr="00855D85" w:rsidRDefault="009A5B12" w:rsidP="00855D85">
      <w:pPr>
        <w:pStyle w:val="NormalWeb"/>
        <w:spacing w:before="0" w:beforeAutospacing="0" w:after="0" w:afterAutospacing="0"/>
        <w:jc w:val="both"/>
      </w:pPr>
      <w:r w:rsidRPr="00855D85">
        <w:t xml:space="preserve">Mayowa is carrying a table. </w:t>
      </w:r>
    </w:p>
    <w:p w:rsidR="009A5B12" w:rsidRPr="00855D85" w:rsidRDefault="009A5B12" w:rsidP="00855D85">
      <w:pPr>
        <w:pStyle w:val="NormalWeb"/>
        <w:spacing w:before="0" w:beforeAutospacing="0" w:after="0" w:afterAutospacing="0"/>
        <w:jc w:val="both"/>
      </w:pPr>
      <w:r w:rsidRPr="00855D85">
        <w:t>She is enjoying the sweet sn</w:t>
      </w:r>
      <w:bookmarkStart w:id="1" w:name="_GoBack"/>
      <w:bookmarkEnd w:id="1"/>
      <w:r w:rsidRPr="00855D85">
        <w:t>acks.</w:t>
      </w:r>
    </w:p>
    <w:p w:rsidR="009A5B12" w:rsidRPr="00855D85" w:rsidRDefault="009A5B12" w:rsidP="00855D85">
      <w:pPr>
        <w:pStyle w:val="NormalWeb"/>
        <w:spacing w:before="0" w:beforeAutospacing="0" w:after="0" w:afterAutospacing="0"/>
        <w:jc w:val="both"/>
      </w:pPr>
      <w:r w:rsidRPr="00855D85">
        <w:rPr>
          <w:b/>
        </w:rPr>
        <w:t>PRESENT PERFECT TENSE:</w:t>
      </w:r>
      <w:r w:rsidRPr="00855D85">
        <w:t xml:space="preserve"> The perfective aspect is formed by combining a form of the verb ‘have’ with the main verb in the past participial form</w:t>
      </w:r>
      <w:r w:rsidR="00D57413" w:rsidRPr="00855D85">
        <w:t>. ‘Have’ remains in the present tense</w:t>
      </w:r>
    </w:p>
    <w:p w:rsidR="009A5B12" w:rsidRPr="00855D85" w:rsidRDefault="009A5B12" w:rsidP="00855D85">
      <w:pPr>
        <w:pStyle w:val="NormalWeb"/>
        <w:spacing w:before="0" w:beforeAutospacing="0" w:after="0" w:afterAutospacing="0"/>
        <w:jc w:val="both"/>
      </w:pPr>
      <w:r w:rsidRPr="00855D85">
        <w:rPr>
          <w:b/>
        </w:rPr>
        <w:t>EXAMPLES</w:t>
      </w:r>
      <w:r w:rsidRPr="00855D85">
        <w:t>:</w:t>
      </w:r>
    </w:p>
    <w:p w:rsidR="009A5B12" w:rsidRPr="00855D85" w:rsidRDefault="009A5B12" w:rsidP="00855D85">
      <w:pPr>
        <w:pStyle w:val="NormalWeb"/>
        <w:spacing w:before="0" w:beforeAutospacing="0" w:after="0" w:afterAutospacing="0"/>
        <w:jc w:val="both"/>
      </w:pPr>
      <w:proofErr w:type="gramStart"/>
      <w:r w:rsidRPr="00855D85">
        <w:t>I  have</w:t>
      </w:r>
      <w:proofErr w:type="gramEnd"/>
      <w:r w:rsidRPr="00855D85">
        <w:t xml:space="preserve"> been to Lagos.</w:t>
      </w:r>
    </w:p>
    <w:p w:rsidR="009A5B12" w:rsidRPr="00855D85" w:rsidRDefault="009A5B12" w:rsidP="00855D85">
      <w:pPr>
        <w:pStyle w:val="NormalWeb"/>
        <w:spacing w:before="0" w:beforeAutospacing="0" w:after="0" w:afterAutospacing="0"/>
        <w:jc w:val="both"/>
      </w:pPr>
      <w:r w:rsidRPr="00855D85">
        <w:t>Tunde has eaten his food</w:t>
      </w:r>
    </w:p>
    <w:p w:rsidR="009A5B12" w:rsidRPr="00855D85" w:rsidRDefault="009A5B12" w:rsidP="00855D85">
      <w:pPr>
        <w:pStyle w:val="NormalWeb"/>
        <w:spacing w:before="0" w:beforeAutospacing="0" w:after="0" w:afterAutospacing="0"/>
        <w:jc w:val="both"/>
      </w:pPr>
      <w:r w:rsidRPr="00855D85">
        <w:rPr>
          <w:b/>
        </w:rPr>
        <w:t>PRESENT PERFECT CONTINOUS TENSE</w:t>
      </w:r>
      <w:r w:rsidRPr="00855D85">
        <w:t>: It is the combination of the progressive and perfective aspect.</w:t>
      </w:r>
    </w:p>
    <w:p w:rsidR="009A5B12" w:rsidRPr="00855D85" w:rsidRDefault="009A5B12" w:rsidP="00855D85">
      <w:pPr>
        <w:pStyle w:val="NormalWeb"/>
        <w:spacing w:before="0" w:beforeAutospacing="0" w:after="0" w:afterAutospacing="0"/>
        <w:jc w:val="both"/>
        <w:rPr>
          <w:b/>
        </w:rPr>
      </w:pPr>
      <w:r w:rsidRPr="00855D85">
        <w:rPr>
          <w:b/>
        </w:rPr>
        <w:t xml:space="preserve">EXAMPLES: </w:t>
      </w:r>
    </w:p>
    <w:p w:rsidR="009A5B12" w:rsidRPr="00855D85" w:rsidRDefault="009A5B12" w:rsidP="00855D85">
      <w:pPr>
        <w:pStyle w:val="NormalWeb"/>
        <w:spacing w:before="0" w:beforeAutospacing="0" w:after="0" w:afterAutospacing="0"/>
        <w:jc w:val="both"/>
      </w:pPr>
      <w:r w:rsidRPr="00855D85">
        <w:t>I have been coming to this place now for two years.</w:t>
      </w:r>
    </w:p>
    <w:p w:rsidR="009A5B12" w:rsidRPr="00855D85" w:rsidRDefault="009A5B12" w:rsidP="00855D85">
      <w:pPr>
        <w:pStyle w:val="NormalWeb"/>
        <w:spacing w:before="0" w:beforeAutospacing="0" w:after="0" w:afterAutospacing="0"/>
        <w:jc w:val="both"/>
      </w:pPr>
      <w:r w:rsidRPr="00855D85">
        <w:t>I have been attending Good Shepherd School since primary school</w:t>
      </w:r>
    </w:p>
    <w:p w:rsidR="005C6479" w:rsidRDefault="005C6479" w:rsidP="00855D85">
      <w:pPr>
        <w:pStyle w:val="NormalWeb"/>
        <w:spacing w:before="0" w:beforeAutospacing="0" w:after="0" w:afterAutospacing="0"/>
        <w:jc w:val="both"/>
        <w:rPr>
          <w:b/>
        </w:rPr>
      </w:pPr>
    </w:p>
    <w:p w:rsidR="009A5B12" w:rsidRPr="00855D85" w:rsidRDefault="009A5B12" w:rsidP="00855D85">
      <w:pPr>
        <w:pStyle w:val="NormalWeb"/>
        <w:spacing w:before="0" w:beforeAutospacing="0" w:after="0" w:afterAutospacing="0"/>
        <w:jc w:val="both"/>
      </w:pPr>
      <w:r w:rsidRPr="00855D85">
        <w:rPr>
          <w:b/>
        </w:rPr>
        <w:t>EVALUATION</w:t>
      </w:r>
      <w:r w:rsidRPr="00855D85">
        <w:t>: Write ten sentences, highlighting the following types of verb tenses</w:t>
      </w:r>
      <w:proofErr w:type="gramStart"/>
      <w:r w:rsidRPr="00855D85">
        <w:t>: :</w:t>
      </w:r>
      <w:proofErr w:type="spellStart"/>
      <w:r w:rsidRPr="00855D85">
        <w:t>Present</w:t>
      </w:r>
      <w:r w:rsidR="0048037E" w:rsidRPr="00855D85">
        <w:t>Tense</w:t>
      </w:r>
      <w:proofErr w:type="spellEnd"/>
      <w:proofErr w:type="gramEnd"/>
      <w:r w:rsidR="0048037E" w:rsidRPr="00855D85">
        <w:t xml:space="preserve">, </w:t>
      </w:r>
      <w:proofErr w:type="spellStart"/>
      <w:r w:rsidR="0048037E" w:rsidRPr="00855D85">
        <w:t>PresentContinuous</w:t>
      </w:r>
      <w:proofErr w:type="spellEnd"/>
      <w:r w:rsidRPr="00855D85">
        <w:t xml:space="preserve">, Present Perfect </w:t>
      </w:r>
      <w:r w:rsidR="0048037E" w:rsidRPr="00855D85">
        <w:t>Continuous</w:t>
      </w:r>
      <w:r w:rsidRPr="00855D85">
        <w:t xml:space="preserve"> Tense.</w:t>
      </w:r>
    </w:p>
    <w:p w:rsidR="005C6479" w:rsidRDefault="005C6479" w:rsidP="00855D85">
      <w:pPr>
        <w:pStyle w:val="NormalWeb"/>
        <w:spacing w:before="0" w:beforeAutospacing="0" w:after="0" w:afterAutospacing="0"/>
        <w:jc w:val="both"/>
        <w:rPr>
          <w:b/>
        </w:rPr>
      </w:pPr>
    </w:p>
    <w:p w:rsidR="009A5B12" w:rsidRPr="00855D85" w:rsidRDefault="009A5B12" w:rsidP="00855D85">
      <w:pPr>
        <w:pStyle w:val="NormalWeb"/>
        <w:spacing w:before="0" w:beforeAutospacing="0" w:after="0" w:afterAutospacing="0"/>
        <w:jc w:val="both"/>
      </w:pPr>
      <w:r w:rsidRPr="00855D85">
        <w:rPr>
          <w:b/>
        </w:rPr>
        <w:t>TOPIC</w:t>
      </w:r>
      <w:r w:rsidR="00824E08" w:rsidRPr="00855D85">
        <w:t xml:space="preserve">: </w:t>
      </w:r>
      <w:r w:rsidR="0048037E" w:rsidRPr="00855D85">
        <w:t>COMPREHENSION:</w:t>
      </w:r>
      <w:r w:rsidRPr="00855D85">
        <w:t xml:space="preserve"> Landmark</w:t>
      </w:r>
    </w:p>
    <w:p w:rsidR="009A5B12" w:rsidRPr="00855D85" w:rsidRDefault="009A5B12" w:rsidP="00855D85">
      <w:pPr>
        <w:pStyle w:val="NormalWeb"/>
        <w:spacing w:before="0" w:beforeAutospacing="0" w:after="0" w:afterAutospacing="0"/>
        <w:jc w:val="both"/>
      </w:pPr>
      <w:r w:rsidRPr="00855D85">
        <w:rPr>
          <w:b/>
        </w:rPr>
        <w:t>CONTENT</w:t>
      </w:r>
      <w:r w:rsidRPr="00855D85">
        <w:t xml:space="preserve">: </w:t>
      </w:r>
      <w:r w:rsidR="00824E08" w:rsidRPr="00855D85">
        <w:t xml:space="preserve"> A discourse between two friends on how to give clear direction. </w:t>
      </w:r>
      <w:r w:rsidRPr="00855D85">
        <w:t>See Effective English, book 1. Page 131, Unit 10</w:t>
      </w:r>
    </w:p>
    <w:p w:rsidR="00824E08" w:rsidRPr="00855D85" w:rsidRDefault="009A5B12" w:rsidP="00855D85">
      <w:pPr>
        <w:pStyle w:val="NormalWeb"/>
        <w:spacing w:before="0" w:beforeAutospacing="0" w:after="0" w:afterAutospacing="0"/>
        <w:jc w:val="both"/>
      </w:pPr>
      <w:r w:rsidRPr="00855D85">
        <w:rPr>
          <w:b/>
        </w:rPr>
        <w:t>EVALUATION</w:t>
      </w:r>
      <w:r w:rsidR="00824E08" w:rsidRPr="00855D85">
        <w:t>: Practice 2/3. See Effective English, book 1. Page 131, Unit 10</w:t>
      </w:r>
    </w:p>
    <w:p w:rsidR="00824E08" w:rsidRPr="00855D85" w:rsidRDefault="00824E08" w:rsidP="00855D85">
      <w:pPr>
        <w:pStyle w:val="NormalWeb"/>
        <w:spacing w:before="0" w:beforeAutospacing="0" w:after="0" w:afterAutospacing="0"/>
        <w:jc w:val="both"/>
        <w:rPr>
          <w:b/>
        </w:rPr>
      </w:pPr>
      <w:r w:rsidRPr="00855D85">
        <w:rPr>
          <w:b/>
        </w:rPr>
        <w:t xml:space="preserve">TOPIC: </w:t>
      </w:r>
      <w:r w:rsidR="00420693" w:rsidRPr="00855D85">
        <w:rPr>
          <w:b/>
        </w:rPr>
        <w:t>VOCABULARY:</w:t>
      </w:r>
      <w:r w:rsidR="0048037E" w:rsidRPr="00855D85">
        <w:rPr>
          <w:b/>
        </w:rPr>
        <w:t xml:space="preserve"> Library</w:t>
      </w:r>
    </w:p>
    <w:p w:rsidR="0048037E" w:rsidRPr="00855D85" w:rsidRDefault="0048037E" w:rsidP="00855D85">
      <w:pPr>
        <w:pStyle w:val="NormalWeb"/>
        <w:spacing w:before="0" w:beforeAutospacing="0" w:after="0" w:afterAutospacing="0"/>
        <w:jc w:val="both"/>
        <w:rPr>
          <w:b/>
        </w:rPr>
      </w:pPr>
      <w:r w:rsidRPr="00855D85">
        <w:rPr>
          <w:b/>
        </w:rPr>
        <w:t>Catalogue</w:t>
      </w:r>
    </w:p>
    <w:p w:rsidR="0048037E" w:rsidRPr="00855D85" w:rsidRDefault="00187BA0" w:rsidP="00855D85">
      <w:pPr>
        <w:pStyle w:val="NormalWeb"/>
        <w:spacing w:before="0" w:beforeAutospacing="0" w:after="0" w:afterAutospacing="0"/>
        <w:jc w:val="both"/>
        <w:rPr>
          <w:b/>
        </w:rPr>
      </w:pPr>
      <w:r w:rsidRPr="00855D85">
        <w:rPr>
          <w:b/>
        </w:rPr>
        <w:t>Shelves</w:t>
      </w:r>
    </w:p>
    <w:p w:rsidR="0048037E" w:rsidRPr="00855D85" w:rsidRDefault="0048037E" w:rsidP="00855D85">
      <w:pPr>
        <w:pStyle w:val="NormalWeb"/>
        <w:spacing w:before="0" w:beforeAutospacing="0" w:after="0" w:afterAutospacing="0"/>
        <w:jc w:val="both"/>
        <w:rPr>
          <w:b/>
        </w:rPr>
      </w:pPr>
      <w:r w:rsidRPr="00855D85">
        <w:rPr>
          <w:b/>
        </w:rPr>
        <w:lastRenderedPageBreak/>
        <w:t>Lending cards</w:t>
      </w:r>
    </w:p>
    <w:p w:rsidR="0048037E" w:rsidRPr="00855D85" w:rsidRDefault="0048037E" w:rsidP="00855D85">
      <w:pPr>
        <w:pStyle w:val="NormalWeb"/>
        <w:spacing w:before="0" w:beforeAutospacing="0" w:after="0" w:afterAutospacing="0"/>
        <w:jc w:val="both"/>
        <w:rPr>
          <w:b/>
        </w:rPr>
      </w:pPr>
      <w:r w:rsidRPr="00855D85">
        <w:rPr>
          <w:b/>
        </w:rPr>
        <w:t>Reference</w:t>
      </w:r>
    </w:p>
    <w:p w:rsidR="0048037E" w:rsidRPr="00855D85" w:rsidRDefault="0048037E" w:rsidP="00855D85">
      <w:pPr>
        <w:pStyle w:val="NormalWeb"/>
        <w:spacing w:before="0" w:beforeAutospacing="0" w:after="0" w:afterAutospacing="0"/>
        <w:jc w:val="both"/>
        <w:rPr>
          <w:b/>
        </w:rPr>
      </w:pPr>
      <w:r w:rsidRPr="00855D85">
        <w:rPr>
          <w:b/>
        </w:rPr>
        <w:t>Periodicals</w:t>
      </w:r>
    </w:p>
    <w:p w:rsidR="00221B38" w:rsidRPr="00855D85" w:rsidRDefault="0048037E" w:rsidP="00855D85">
      <w:pPr>
        <w:pStyle w:val="NormalWeb"/>
        <w:spacing w:before="0" w:beforeAutospacing="0" w:after="0" w:afterAutospacing="0"/>
        <w:jc w:val="both"/>
        <w:rPr>
          <w:b/>
        </w:rPr>
      </w:pPr>
      <w:r w:rsidRPr="00855D85">
        <w:rPr>
          <w:b/>
        </w:rPr>
        <w:t>Encyclopedia</w:t>
      </w:r>
    </w:p>
    <w:p w:rsidR="005C6479" w:rsidRDefault="005C6479" w:rsidP="00855D85">
      <w:pPr>
        <w:pStyle w:val="NormalWeb"/>
        <w:spacing w:before="0" w:beforeAutospacing="0" w:after="0" w:afterAutospacing="0"/>
        <w:jc w:val="both"/>
        <w:rPr>
          <w:b/>
        </w:rPr>
      </w:pPr>
    </w:p>
    <w:p w:rsidR="00DD6A34" w:rsidRPr="00855D85" w:rsidRDefault="00187BA0" w:rsidP="00855D85">
      <w:pPr>
        <w:pStyle w:val="NormalWeb"/>
        <w:spacing w:before="0" w:beforeAutospacing="0" w:after="0" w:afterAutospacing="0"/>
        <w:jc w:val="both"/>
        <w:rPr>
          <w:b/>
        </w:rPr>
      </w:pPr>
      <w:r w:rsidRPr="00855D85">
        <w:rPr>
          <w:b/>
        </w:rPr>
        <w:t xml:space="preserve">Evaluation: </w:t>
      </w:r>
      <w:r w:rsidRPr="00855D85">
        <w:t>Use a dictionary to discover the meaning of the words above</w:t>
      </w:r>
    </w:p>
    <w:p w:rsidR="005C6479" w:rsidRDefault="005C6479" w:rsidP="00855D85">
      <w:pPr>
        <w:pStyle w:val="NormalWeb"/>
        <w:spacing w:before="0" w:beforeAutospacing="0" w:after="0" w:afterAutospacing="0"/>
        <w:jc w:val="both"/>
        <w:rPr>
          <w:b/>
        </w:rPr>
      </w:pPr>
    </w:p>
    <w:p w:rsidR="00221B38" w:rsidRPr="00855D85" w:rsidRDefault="00221B38" w:rsidP="00855D85">
      <w:pPr>
        <w:pStyle w:val="NormalWeb"/>
        <w:spacing w:before="0" w:beforeAutospacing="0" w:after="0" w:afterAutospacing="0"/>
        <w:jc w:val="both"/>
        <w:rPr>
          <w:b/>
        </w:rPr>
      </w:pPr>
      <w:r w:rsidRPr="00855D85">
        <w:rPr>
          <w:b/>
        </w:rPr>
        <w:t>TOPIC</w:t>
      </w:r>
      <w:r w:rsidRPr="00855D85">
        <w:t>: Poetry</w:t>
      </w:r>
    </w:p>
    <w:p w:rsidR="0048037E" w:rsidRPr="00855D85" w:rsidRDefault="00221B38" w:rsidP="00855D85">
      <w:pPr>
        <w:pStyle w:val="NormalWeb"/>
        <w:spacing w:before="0" w:beforeAutospacing="0" w:after="0" w:afterAutospacing="0"/>
        <w:jc w:val="both"/>
      </w:pPr>
      <w:r w:rsidRPr="00855D85">
        <w:rPr>
          <w:b/>
        </w:rPr>
        <w:t xml:space="preserve">CONTENT: </w:t>
      </w:r>
      <w:r w:rsidRPr="00855D85">
        <w:t xml:space="preserve">Poetry refers in totality to the deployment of certain devices such as figure as figures of speech (emotion), rhyme and rhythm, </w:t>
      </w:r>
      <w:proofErr w:type="spellStart"/>
      <w:r w:rsidRPr="00855D85">
        <w:t>stanzaic</w:t>
      </w:r>
      <w:proofErr w:type="spellEnd"/>
      <w:r w:rsidRPr="00855D85">
        <w:t xml:space="preserve"> divisions, </w:t>
      </w:r>
      <w:proofErr w:type="spellStart"/>
      <w:r w:rsidRPr="00855D85">
        <w:t>metre</w:t>
      </w:r>
      <w:proofErr w:type="spellEnd"/>
      <w:r w:rsidRPr="00855D85">
        <w:t>, subject matter in a body of words in order to express an idea.</w:t>
      </w:r>
    </w:p>
    <w:p w:rsidR="00221B38" w:rsidRPr="00855D85" w:rsidRDefault="00221B38" w:rsidP="00855D85">
      <w:pPr>
        <w:pStyle w:val="NormalWeb"/>
        <w:spacing w:before="0" w:beforeAutospacing="0" w:after="0" w:afterAutospacing="0"/>
        <w:jc w:val="both"/>
        <w:rPr>
          <w:b/>
        </w:rPr>
      </w:pPr>
      <w:r w:rsidRPr="00855D85">
        <w:rPr>
          <w:b/>
        </w:rPr>
        <w:t>FEATURES</w:t>
      </w:r>
    </w:p>
    <w:p w:rsidR="00221B38" w:rsidRPr="00855D85" w:rsidRDefault="00221B38" w:rsidP="00855D85">
      <w:pPr>
        <w:pStyle w:val="NormalWeb"/>
        <w:numPr>
          <w:ilvl w:val="0"/>
          <w:numId w:val="14"/>
        </w:numPr>
        <w:spacing w:before="0" w:beforeAutospacing="0" w:after="0" w:afterAutospacing="0"/>
        <w:jc w:val="both"/>
      </w:pPr>
      <w:r w:rsidRPr="00855D85">
        <w:rPr>
          <w:b/>
        </w:rPr>
        <w:t>Imagery</w:t>
      </w:r>
      <w:r w:rsidRPr="00855D85">
        <w:t>: this refers to the selective and effective use of words to create pictorial impression in the imagination of the reader.</w:t>
      </w:r>
    </w:p>
    <w:p w:rsidR="00221B38" w:rsidRPr="00855D85" w:rsidRDefault="00221B38" w:rsidP="00855D85">
      <w:pPr>
        <w:pStyle w:val="NormalWeb"/>
        <w:numPr>
          <w:ilvl w:val="0"/>
          <w:numId w:val="14"/>
        </w:numPr>
        <w:spacing w:before="0" w:beforeAutospacing="0" w:after="0" w:afterAutospacing="0"/>
        <w:jc w:val="both"/>
      </w:pPr>
      <w:r w:rsidRPr="00855D85">
        <w:rPr>
          <w:b/>
        </w:rPr>
        <w:t>Stanza</w:t>
      </w:r>
      <w:r w:rsidRPr="00855D85">
        <w:t>: It is a collection of verses to form a section of the poem</w:t>
      </w:r>
    </w:p>
    <w:p w:rsidR="00221B38" w:rsidRPr="00855D85" w:rsidRDefault="00221B38" w:rsidP="00855D85">
      <w:pPr>
        <w:pStyle w:val="NormalWeb"/>
        <w:numPr>
          <w:ilvl w:val="0"/>
          <w:numId w:val="14"/>
        </w:numPr>
        <w:spacing w:before="0" w:beforeAutospacing="0" w:after="0" w:afterAutospacing="0"/>
        <w:jc w:val="both"/>
      </w:pPr>
      <w:r w:rsidRPr="00855D85">
        <w:rPr>
          <w:b/>
        </w:rPr>
        <w:t>Rhythm</w:t>
      </w:r>
      <w:r w:rsidRPr="00855D85">
        <w:t>: It is the measured flow of words and phrases in poetry.</w:t>
      </w:r>
    </w:p>
    <w:p w:rsidR="00221B38" w:rsidRPr="00855D85" w:rsidRDefault="00221B38" w:rsidP="00855D85">
      <w:pPr>
        <w:pStyle w:val="NormalWeb"/>
        <w:numPr>
          <w:ilvl w:val="0"/>
          <w:numId w:val="14"/>
        </w:numPr>
        <w:spacing w:before="0" w:beforeAutospacing="0" w:after="0" w:afterAutospacing="0"/>
        <w:jc w:val="both"/>
        <w:rPr>
          <w:b/>
        </w:rPr>
      </w:pPr>
      <w:r w:rsidRPr="00855D85">
        <w:rPr>
          <w:b/>
        </w:rPr>
        <w:t>Rhyme</w:t>
      </w:r>
      <w:r w:rsidRPr="00855D85">
        <w:t>: It is the sameness of sounds between words in poetry</w:t>
      </w:r>
      <w:r w:rsidRPr="00855D85">
        <w:rPr>
          <w:b/>
        </w:rPr>
        <w:t>.</w:t>
      </w:r>
    </w:p>
    <w:p w:rsidR="005C6479" w:rsidRDefault="005C6479" w:rsidP="00855D85">
      <w:pPr>
        <w:pStyle w:val="NormalWeb"/>
        <w:spacing w:before="0" w:beforeAutospacing="0" w:after="0" w:afterAutospacing="0"/>
        <w:jc w:val="both"/>
        <w:rPr>
          <w:b/>
        </w:rPr>
      </w:pPr>
    </w:p>
    <w:p w:rsidR="00221B38" w:rsidRPr="00855D85" w:rsidRDefault="00221B38" w:rsidP="00855D85">
      <w:pPr>
        <w:pStyle w:val="NormalWeb"/>
        <w:spacing w:before="0" w:beforeAutospacing="0" w:after="0" w:afterAutospacing="0"/>
        <w:jc w:val="both"/>
        <w:rPr>
          <w:b/>
        </w:rPr>
      </w:pPr>
      <w:r w:rsidRPr="00855D85">
        <w:rPr>
          <w:b/>
        </w:rPr>
        <w:t>EVALUATION: Write a poem, using the listed features.</w:t>
      </w:r>
    </w:p>
    <w:p w:rsidR="005C6479" w:rsidRDefault="005C6479" w:rsidP="00855D85">
      <w:pPr>
        <w:pStyle w:val="NormalWeb"/>
        <w:spacing w:before="0" w:beforeAutospacing="0" w:after="0" w:afterAutospacing="0"/>
        <w:jc w:val="both"/>
        <w:rPr>
          <w:b/>
        </w:rPr>
      </w:pPr>
    </w:p>
    <w:p w:rsidR="0048037E" w:rsidRPr="00855D85" w:rsidRDefault="0048037E" w:rsidP="00855D85">
      <w:pPr>
        <w:pStyle w:val="NormalWeb"/>
        <w:spacing w:before="0" w:beforeAutospacing="0" w:after="0" w:afterAutospacing="0"/>
        <w:jc w:val="both"/>
        <w:rPr>
          <w:b/>
        </w:rPr>
      </w:pPr>
      <w:r w:rsidRPr="00855D85">
        <w:rPr>
          <w:b/>
        </w:rPr>
        <w:t>GENERAL EVALUATION:</w:t>
      </w:r>
    </w:p>
    <w:p w:rsidR="0048037E" w:rsidRPr="00855D85" w:rsidRDefault="0048037E" w:rsidP="00855D85">
      <w:pPr>
        <w:pStyle w:val="NormalWeb"/>
        <w:numPr>
          <w:ilvl w:val="0"/>
          <w:numId w:val="12"/>
        </w:numPr>
        <w:spacing w:before="0" w:beforeAutospacing="0" w:after="0" w:afterAutospacing="0"/>
        <w:jc w:val="both"/>
      </w:pPr>
      <w:r w:rsidRPr="00855D85">
        <w:t xml:space="preserve"> Write ten sentences, highlighting the following types of verb tenses</w:t>
      </w:r>
      <w:proofErr w:type="gramStart"/>
      <w:r w:rsidRPr="00855D85">
        <w:t>: :</w:t>
      </w:r>
      <w:proofErr w:type="gramEnd"/>
      <w:r w:rsidRPr="00855D85">
        <w:t xml:space="preserve"> Present Tense, Present Continuous, Present Perfect Continuous</w:t>
      </w:r>
      <w:r w:rsidR="00420693" w:rsidRPr="00855D85">
        <w:t xml:space="preserve"> Tense</w:t>
      </w:r>
    </w:p>
    <w:p w:rsidR="0048037E" w:rsidRPr="00855D85" w:rsidRDefault="00221B38" w:rsidP="00855D85">
      <w:pPr>
        <w:pStyle w:val="NormalWeb"/>
        <w:numPr>
          <w:ilvl w:val="0"/>
          <w:numId w:val="12"/>
        </w:numPr>
        <w:spacing w:before="0" w:beforeAutospacing="0" w:after="0" w:afterAutospacing="0"/>
        <w:jc w:val="both"/>
      </w:pPr>
      <w:r w:rsidRPr="00855D85">
        <w:t>Effective English, book 1. Page 193. Test for continuous assessment</w:t>
      </w:r>
    </w:p>
    <w:p w:rsidR="005C6479" w:rsidRDefault="005C6479" w:rsidP="00855D85">
      <w:pPr>
        <w:pStyle w:val="NormalWeb"/>
        <w:spacing w:before="0" w:beforeAutospacing="0" w:after="0" w:afterAutospacing="0"/>
        <w:jc w:val="both"/>
        <w:rPr>
          <w:b/>
        </w:rPr>
      </w:pPr>
    </w:p>
    <w:p w:rsidR="0048037E" w:rsidRPr="00855D85" w:rsidRDefault="00824E08" w:rsidP="00855D85">
      <w:pPr>
        <w:pStyle w:val="NormalWeb"/>
        <w:spacing w:before="0" w:beforeAutospacing="0" w:after="0" w:afterAutospacing="0"/>
        <w:jc w:val="both"/>
      </w:pPr>
      <w:r w:rsidRPr="00855D85">
        <w:rPr>
          <w:b/>
        </w:rPr>
        <w:t xml:space="preserve">WEEKEND ASSIGNMENT:  </w:t>
      </w:r>
    </w:p>
    <w:p w:rsidR="0048037E" w:rsidRPr="00855D85" w:rsidRDefault="00824E08" w:rsidP="00855D85">
      <w:pPr>
        <w:pStyle w:val="NormalWeb"/>
        <w:numPr>
          <w:ilvl w:val="0"/>
          <w:numId w:val="10"/>
        </w:numPr>
        <w:spacing w:before="0" w:beforeAutospacing="0" w:after="0" w:afterAutospacing="0"/>
        <w:jc w:val="both"/>
      </w:pPr>
      <w:r w:rsidRPr="00855D85">
        <w:t>Effective English, boo</w:t>
      </w:r>
      <w:r w:rsidR="0048037E" w:rsidRPr="00855D85">
        <w:t>k 1. Page 133. Practice.</w:t>
      </w:r>
    </w:p>
    <w:p w:rsidR="00AB0CCD" w:rsidRPr="00855D85" w:rsidRDefault="0048037E" w:rsidP="00855D85">
      <w:pPr>
        <w:pStyle w:val="NormalWeb"/>
        <w:numPr>
          <w:ilvl w:val="0"/>
          <w:numId w:val="10"/>
        </w:numPr>
        <w:spacing w:before="0" w:beforeAutospacing="0" w:after="0" w:afterAutospacing="0"/>
        <w:jc w:val="both"/>
      </w:pPr>
      <w:r w:rsidRPr="00855D85">
        <w:t>Write a letter of comp</w:t>
      </w:r>
      <w:r w:rsidR="00DC0432" w:rsidRPr="00855D85">
        <w:t>laints to your school authority.</w:t>
      </w:r>
    </w:p>
    <w:p w:rsidR="00855D85" w:rsidRDefault="00855D85" w:rsidP="00855D85">
      <w:pPr>
        <w:pStyle w:val="NormalWeb"/>
        <w:spacing w:before="0" w:beforeAutospacing="0" w:after="0" w:afterAutospacing="0"/>
        <w:rPr>
          <w:b/>
        </w:rPr>
      </w:pPr>
    </w:p>
    <w:p w:rsidR="00855D85" w:rsidRDefault="00855D85" w:rsidP="00855D85">
      <w:pPr>
        <w:pStyle w:val="NormalWeb"/>
        <w:spacing w:before="0" w:beforeAutospacing="0" w:after="0" w:afterAutospacing="0"/>
        <w:rPr>
          <w:b/>
        </w:rPr>
      </w:pPr>
    </w:p>
    <w:p w:rsidR="00C4609E" w:rsidRPr="00855D85" w:rsidRDefault="00C4609E" w:rsidP="00855D85">
      <w:pPr>
        <w:pStyle w:val="NormalWeb"/>
        <w:spacing w:before="0" w:beforeAutospacing="0" w:after="0" w:afterAutospacing="0"/>
        <w:rPr>
          <w:b/>
        </w:rPr>
      </w:pPr>
      <w:r w:rsidRPr="00855D85">
        <w:rPr>
          <w:b/>
        </w:rPr>
        <w:t>WEEK FOUR</w:t>
      </w:r>
    </w:p>
    <w:p w:rsidR="00C4609E" w:rsidRPr="00855D85" w:rsidRDefault="00C4609E" w:rsidP="00855D85">
      <w:pPr>
        <w:pStyle w:val="NormalWeb"/>
        <w:spacing w:before="0" w:beforeAutospacing="0" w:after="0" w:afterAutospacing="0"/>
        <w:jc w:val="both"/>
        <w:rPr>
          <w:b/>
        </w:rPr>
      </w:pPr>
      <w:r w:rsidRPr="00855D85">
        <w:rPr>
          <w:b/>
        </w:rPr>
        <w:t xml:space="preserve">TOPIC: SPEECH WORK </w:t>
      </w:r>
    </w:p>
    <w:p w:rsidR="00C4609E" w:rsidRPr="00855D85" w:rsidRDefault="00C4609E" w:rsidP="00855D85">
      <w:pPr>
        <w:pStyle w:val="NormalWeb"/>
        <w:spacing w:before="0" w:beforeAutospacing="0" w:after="0" w:afterAutospacing="0"/>
        <w:jc w:val="both"/>
        <w:rPr>
          <w:b/>
        </w:rPr>
      </w:pPr>
      <w:r w:rsidRPr="00855D85">
        <w:rPr>
          <w:b/>
        </w:rPr>
        <w:t>CONTENT: /ᴧ/ Sound</w:t>
      </w:r>
    </w:p>
    <w:p w:rsidR="00C4609E" w:rsidRPr="00855D85" w:rsidRDefault="00C4609E" w:rsidP="00855D85">
      <w:pPr>
        <w:pStyle w:val="NormalWeb"/>
        <w:spacing w:before="0" w:beforeAutospacing="0" w:after="0" w:afterAutospacing="0"/>
        <w:jc w:val="both"/>
      </w:pPr>
      <w:r w:rsidRPr="00855D85">
        <w:t xml:space="preserve">Short sound </w:t>
      </w:r>
      <w:r w:rsidRPr="00855D85">
        <w:rPr>
          <w:b/>
        </w:rPr>
        <w:t xml:space="preserve">/ᴧ/ </w:t>
      </w:r>
      <w:r w:rsidRPr="00855D85">
        <w:t>as in: cup, love, but, etc.</w:t>
      </w:r>
    </w:p>
    <w:p w:rsidR="00C4609E" w:rsidRPr="00855D85" w:rsidRDefault="00C4609E" w:rsidP="00855D85">
      <w:pPr>
        <w:pStyle w:val="NormalWeb"/>
        <w:spacing w:before="0" w:beforeAutospacing="0" w:after="0" w:afterAutospacing="0"/>
        <w:jc w:val="both"/>
        <w:rPr>
          <w:b/>
        </w:rPr>
      </w:pPr>
      <w:r w:rsidRPr="00855D85">
        <w:rPr>
          <w:b/>
        </w:rPr>
        <w:t xml:space="preserve">Common spelling symbols of /ᴧ/ sound </w:t>
      </w:r>
    </w:p>
    <w:p w:rsidR="00C4609E" w:rsidRPr="00855D85" w:rsidRDefault="00C4609E" w:rsidP="00855D85">
      <w:pPr>
        <w:pStyle w:val="NormalWeb"/>
        <w:spacing w:before="0" w:beforeAutospacing="0" w:after="0" w:afterAutospacing="0"/>
        <w:jc w:val="both"/>
      </w:pPr>
      <w:r w:rsidRPr="00855D85">
        <w:t>u -- dust, but, must</w:t>
      </w:r>
    </w:p>
    <w:p w:rsidR="00C4609E" w:rsidRPr="00855D85" w:rsidRDefault="00C4609E" w:rsidP="00855D85">
      <w:pPr>
        <w:pStyle w:val="NormalWeb"/>
        <w:spacing w:before="0" w:beforeAutospacing="0" w:after="0" w:afterAutospacing="0"/>
        <w:jc w:val="both"/>
      </w:pPr>
      <w:proofErr w:type="spellStart"/>
      <w:r w:rsidRPr="00855D85">
        <w:t>ou</w:t>
      </w:r>
      <w:proofErr w:type="spellEnd"/>
      <w:r w:rsidRPr="00855D85">
        <w:t xml:space="preserve"> – cousin, young, country</w:t>
      </w:r>
    </w:p>
    <w:p w:rsidR="00C4609E" w:rsidRPr="00855D85" w:rsidRDefault="00C4609E" w:rsidP="00855D85">
      <w:pPr>
        <w:pStyle w:val="NormalWeb"/>
        <w:spacing w:before="0" w:beforeAutospacing="0" w:after="0" w:afterAutospacing="0"/>
        <w:jc w:val="both"/>
      </w:pPr>
      <w:r w:rsidRPr="00855D85">
        <w:t>o – love, Monday, come</w:t>
      </w:r>
    </w:p>
    <w:p w:rsidR="00C4609E" w:rsidRPr="00855D85" w:rsidRDefault="00C4609E" w:rsidP="00855D85">
      <w:pPr>
        <w:pStyle w:val="NormalWeb"/>
        <w:spacing w:before="0" w:beforeAutospacing="0" w:after="0" w:afterAutospacing="0"/>
        <w:jc w:val="both"/>
      </w:pPr>
      <w:proofErr w:type="spellStart"/>
      <w:r w:rsidRPr="00855D85">
        <w:t>oo</w:t>
      </w:r>
      <w:proofErr w:type="spellEnd"/>
      <w:r w:rsidRPr="00855D85">
        <w:t xml:space="preserve"> – blood, flood</w:t>
      </w:r>
    </w:p>
    <w:p w:rsidR="005C6479" w:rsidRDefault="005C6479" w:rsidP="00855D85">
      <w:pPr>
        <w:pStyle w:val="NormalWeb"/>
        <w:spacing w:before="0" w:beforeAutospacing="0" w:after="0" w:afterAutospacing="0"/>
        <w:jc w:val="both"/>
        <w:rPr>
          <w:b/>
        </w:rPr>
      </w:pPr>
    </w:p>
    <w:p w:rsidR="00C4609E" w:rsidRPr="00855D85" w:rsidRDefault="00C4609E" w:rsidP="00855D85">
      <w:pPr>
        <w:pStyle w:val="NormalWeb"/>
        <w:spacing w:before="0" w:beforeAutospacing="0" w:after="0" w:afterAutospacing="0"/>
        <w:jc w:val="both"/>
      </w:pPr>
      <w:r w:rsidRPr="00855D85">
        <w:rPr>
          <w:b/>
        </w:rPr>
        <w:t>EVALUATION</w:t>
      </w:r>
      <w:r w:rsidRPr="00855D85">
        <w:t xml:space="preserve">: Sentence for practicing </w:t>
      </w:r>
      <w:r w:rsidRPr="00855D85">
        <w:rPr>
          <w:b/>
        </w:rPr>
        <w:t>/ᴧ</w:t>
      </w:r>
      <w:proofErr w:type="gramStart"/>
      <w:r w:rsidRPr="00855D85">
        <w:rPr>
          <w:b/>
        </w:rPr>
        <w:t>/</w:t>
      </w:r>
      <w:r w:rsidRPr="00855D85">
        <w:t xml:space="preserve">  sound</w:t>
      </w:r>
      <w:proofErr w:type="gramEnd"/>
    </w:p>
    <w:p w:rsidR="00C4609E" w:rsidRPr="00855D85" w:rsidRDefault="00C4609E" w:rsidP="00855D85">
      <w:pPr>
        <w:pStyle w:val="NormalWeb"/>
        <w:spacing w:before="0" w:beforeAutospacing="0" w:after="0" w:afterAutospacing="0"/>
        <w:jc w:val="both"/>
        <w:rPr>
          <w:b/>
        </w:rPr>
      </w:pPr>
      <w:r w:rsidRPr="00855D85">
        <w:t>Did you say, ‘Some love onions for breakfast or supper?’ But when one has stuffed oneself with much onions, one isn’t much loved, is one?</w:t>
      </w:r>
    </w:p>
    <w:p w:rsidR="005C6479" w:rsidRDefault="005C6479" w:rsidP="00855D85">
      <w:pPr>
        <w:pStyle w:val="NormalWeb"/>
        <w:spacing w:before="0" w:beforeAutospacing="0" w:after="0" w:afterAutospacing="0"/>
        <w:jc w:val="both"/>
        <w:rPr>
          <w:b/>
        </w:rPr>
      </w:pPr>
    </w:p>
    <w:p w:rsidR="00C4609E" w:rsidRPr="00855D85" w:rsidRDefault="00C4609E" w:rsidP="00855D85">
      <w:pPr>
        <w:pStyle w:val="NormalWeb"/>
        <w:spacing w:before="0" w:beforeAutospacing="0" w:after="0" w:afterAutospacing="0"/>
        <w:jc w:val="both"/>
        <w:rPr>
          <w:b/>
        </w:rPr>
      </w:pPr>
      <w:r w:rsidRPr="00855D85">
        <w:rPr>
          <w:b/>
        </w:rPr>
        <w:t xml:space="preserve">TOPIC:  COMPREHENSION </w:t>
      </w:r>
    </w:p>
    <w:p w:rsidR="00C4609E" w:rsidRPr="00855D85" w:rsidRDefault="00C4609E" w:rsidP="00855D85">
      <w:pPr>
        <w:pStyle w:val="NormalWeb"/>
        <w:spacing w:before="0" w:beforeAutospacing="0" w:after="0" w:afterAutospacing="0"/>
        <w:jc w:val="both"/>
        <w:rPr>
          <w:b/>
        </w:rPr>
      </w:pPr>
      <w:r w:rsidRPr="00855D85">
        <w:rPr>
          <w:b/>
        </w:rPr>
        <w:t>CONTENT:  The Yoruba Family</w:t>
      </w:r>
    </w:p>
    <w:p w:rsidR="00C4609E" w:rsidRPr="00855D85" w:rsidRDefault="00C4609E" w:rsidP="00855D85">
      <w:pPr>
        <w:pStyle w:val="NormalWeb"/>
        <w:spacing w:before="0" w:beforeAutospacing="0" w:after="0" w:afterAutospacing="0"/>
        <w:jc w:val="both"/>
      </w:pPr>
      <w:r w:rsidRPr="00855D85">
        <w:t>Aim: to understand a description and learn from it. Unit 11, page 145. See Effective English.</w:t>
      </w:r>
    </w:p>
    <w:p w:rsidR="00D57413" w:rsidRPr="00855D85" w:rsidRDefault="00C4609E" w:rsidP="00855D85">
      <w:pPr>
        <w:pStyle w:val="NormalWeb"/>
        <w:spacing w:before="0" w:beforeAutospacing="0" w:after="0" w:afterAutospacing="0"/>
        <w:jc w:val="both"/>
      </w:pPr>
      <w:r w:rsidRPr="00855D85">
        <w:rPr>
          <w:b/>
        </w:rPr>
        <w:t>EVALUATION</w:t>
      </w:r>
      <w:r w:rsidRPr="00855D85">
        <w:t xml:space="preserve">: Read the description and </w:t>
      </w:r>
      <w:proofErr w:type="spellStart"/>
      <w:r w:rsidRPr="00855D85">
        <w:t>do</w:t>
      </w:r>
      <w:r w:rsidR="00A03B00" w:rsidRPr="00855D85">
        <w:t>the</w:t>
      </w:r>
      <w:r w:rsidR="00EF7539" w:rsidRPr="00855D85">
        <w:t>practice</w:t>
      </w:r>
      <w:proofErr w:type="spellEnd"/>
    </w:p>
    <w:p w:rsidR="00543319" w:rsidRPr="00855D85" w:rsidRDefault="00543319" w:rsidP="00855D85">
      <w:pPr>
        <w:pStyle w:val="NormalWeb"/>
        <w:spacing w:before="0" w:beforeAutospacing="0" w:after="0" w:afterAutospacing="0"/>
        <w:jc w:val="both"/>
        <w:rPr>
          <w:b/>
        </w:rPr>
      </w:pPr>
    </w:p>
    <w:p w:rsidR="00D57413" w:rsidRPr="00855D85" w:rsidRDefault="00D57413" w:rsidP="00855D85">
      <w:pPr>
        <w:pStyle w:val="NormalWeb"/>
        <w:spacing w:before="0" w:beforeAutospacing="0" w:after="0" w:afterAutospacing="0"/>
        <w:jc w:val="both"/>
        <w:rPr>
          <w:b/>
        </w:rPr>
      </w:pPr>
      <w:r w:rsidRPr="00855D85">
        <w:rPr>
          <w:b/>
        </w:rPr>
        <w:lastRenderedPageBreak/>
        <w:t>TOPIC: PAST TENSE</w:t>
      </w:r>
    </w:p>
    <w:p w:rsidR="00D57413" w:rsidRPr="00855D85" w:rsidRDefault="00D57413" w:rsidP="00855D85">
      <w:pPr>
        <w:pStyle w:val="NormalWeb"/>
        <w:spacing w:before="0" w:beforeAutospacing="0" w:after="0" w:afterAutospacing="0"/>
        <w:jc w:val="both"/>
        <w:rPr>
          <w:b/>
        </w:rPr>
      </w:pPr>
      <w:r w:rsidRPr="00855D85">
        <w:rPr>
          <w:b/>
        </w:rPr>
        <w:t>CONTENT:</w:t>
      </w:r>
    </w:p>
    <w:p w:rsidR="00D57413" w:rsidRPr="00855D85" w:rsidRDefault="00D57413" w:rsidP="00855D85">
      <w:pPr>
        <w:pStyle w:val="NormalWeb"/>
        <w:spacing w:before="0" w:beforeAutospacing="0" w:after="0" w:afterAutospacing="0"/>
        <w:jc w:val="both"/>
        <w:rPr>
          <w:b/>
        </w:rPr>
      </w:pPr>
      <w:r w:rsidRPr="00855D85">
        <w:rPr>
          <w:b/>
        </w:rPr>
        <w:t xml:space="preserve">SIMPLE PAST TENSE: </w:t>
      </w:r>
      <w:r w:rsidRPr="00855D85">
        <w:t>Regular verbs form their past tense by adding ‘-ed’ to the simple form of the tense, while irregular verbs form their past tense in different ways</w:t>
      </w:r>
      <w:r w:rsidRPr="00855D85">
        <w:rPr>
          <w:b/>
        </w:rPr>
        <w:t>.</w:t>
      </w:r>
    </w:p>
    <w:p w:rsidR="00D57413" w:rsidRPr="00855D85" w:rsidRDefault="00D57413" w:rsidP="00855D85">
      <w:pPr>
        <w:pStyle w:val="NormalWeb"/>
        <w:spacing w:before="0" w:beforeAutospacing="0" w:after="0" w:afterAutospacing="0"/>
        <w:jc w:val="both"/>
      </w:pPr>
      <w:r w:rsidRPr="00855D85">
        <w:rPr>
          <w:b/>
        </w:rPr>
        <w:t xml:space="preserve">Example: </w:t>
      </w:r>
      <w:r w:rsidRPr="00855D85">
        <w:t xml:space="preserve"> Dada worked in the farm yesterday.  (regular)</w:t>
      </w:r>
    </w:p>
    <w:p w:rsidR="00D57413" w:rsidRPr="00855D85" w:rsidRDefault="00D57413" w:rsidP="00855D85">
      <w:pPr>
        <w:pStyle w:val="NormalWeb"/>
        <w:spacing w:before="0" w:beforeAutospacing="0" w:after="0" w:afterAutospacing="0"/>
        <w:jc w:val="both"/>
      </w:pPr>
      <w:r w:rsidRPr="00855D85">
        <w:t xml:space="preserve">                   The boys talked to me this morning. (regular)</w:t>
      </w:r>
    </w:p>
    <w:p w:rsidR="00D57413" w:rsidRPr="00855D85" w:rsidRDefault="00D57413" w:rsidP="00855D85">
      <w:pPr>
        <w:pStyle w:val="NormalWeb"/>
        <w:spacing w:before="0" w:beforeAutospacing="0" w:after="0" w:afterAutospacing="0"/>
        <w:jc w:val="both"/>
      </w:pPr>
      <w:r w:rsidRPr="00855D85">
        <w:t xml:space="preserve">                    We ate last night. (irregular)</w:t>
      </w:r>
    </w:p>
    <w:p w:rsidR="00CB2794" w:rsidRPr="00855D85" w:rsidRDefault="00D57413" w:rsidP="00855D85">
      <w:pPr>
        <w:pStyle w:val="NormalWeb"/>
        <w:spacing w:before="0" w:beforeAutospacing="0" w:after="0" w:afterAutospacing="0"/>
        <w:jc w:val="both"/>
      </w:pPr>
      <w:r w:rsidRPr="00855D85">
        <w:t xml:space="preserve">                     She spoke kindly to me. (irregular)</w:t>
      </w:r>
    </w:p>
    <w:p w:rsidR="00D57413" w:rsidRPr="00855D85" w:rsidRDefault="00EF7539" w:rsidP="00855D85">
      <w:pPr>
        <w:pStyle w:val="NormalWeb"/>
        <w:spacing w:before="0" w:beforeAutospacing="0" w:after="0" w:afterAutospacing="0"/>
        <w:jc w:val="both"/>
      </w:pPr>
      <w:r w:rsidRPr="00855D85">
        <w:rPr>
          <w:b/>
        </w:rPr>
        <w:t>PAST PERF</w:t>
      </w:r>
      <w:r w:rsidR="00D57413" w:rsidRPr="00855D85">
        <w:rPr>
          <w:b/>
        </w:rPr>
        <w:t>ECT TENSE:</w:t>
      </w:r>
      <w:r w:rsidR="00D57413" w:rsidRPr="00855D85">
        <w:t xml:space="preserve"> The perfective aspect is formed by combining a form of the verb ‘have’ with the main verb in the </w:t>
      </w:r>
      <w:r w:rsidR="00D57413" w:rsidRPr="00855D85">
        <w:rPr>
          <w:b/>
        </w:rPr>
        <w:t>past</w:t>
      </w:r>
      <w:r w:rsidR="00D57413" w:rsidRPr="00855D85">
        <w:t xml:space="preserve"> participial form. ‘Have’ becomes ‘had’</w:t>
      </w:r>
    </w:p>
    <w:p w:rsidR="00D57413" w:rsidRPr="00855D85" w:rsidRDefault="00D57413" w:rsidP="00855D85">
      <w:pPr>
        <w:pStyle w:val="NormalWeb"/>
        <w:spacing w:before="0" w:beforeAutospacing="0" w:after="0" w:afterAutospacing="0"/>
        <w:jc w:val="both"/>
      </w:pPr>
      <w:r w:rsidRPr="00855D85">
        <w:rPr>
          <w:b/>
        </w:rPr>
        <w:t>EXAMPLES</w:t>
      </w:r>
      <w:r w:rsidRPr="00855D85">
        <w:t>:</w:t>
      </w:r>
    </w:p>
    <w:p w:rsidR="00D57413" w:rsidRPr="00855D85" w:rsidRDefault="00D57413" w:rsidP="00855D85">
      <w:pPr>
        <w:pStyle w:val="NormalWeb"/>
        <w:spacing w:before="0" w:beforeAutospacing="0" w:after="0" w:afterAutospacing="0"/>
        <w:jc w:val="both"/>
      </w:pPr>
      <w:proofErr w:type="gramStart"/>
      <w:r w:rsidRPr="00855D85">
        <w:t>I  had</w:t>
      </w:r>
      <w:proofErr w:type="gramEnd"/>
      <w:r w:rsidRPr="00855D85">
        <w:t xml:space="preserve"> been to Lagos.</w:t>
      </w:r>
    </w:p>
    <w:p w:rsidR="00D57413" w:rsidRPr="00855D85" w:rsidRDefault="00D57413" w:rsidP="00855D85">
      <w:pPr>
        <w:pStyle w:val="NormalWeb"/>
        <w:spacing w:before="0" w:beforeAutospacing="0" w:after="0" w:afterAutospacing="0"/>
        <w:jc w:val="both"/>
      </w:pPr>
      <w:r w:rsidRPr="00855D85">
        <w:t>Tunde had eaten his food before my arrival.</w:t>
      </w:r>
    </w:p>
    <w:p w:rsidR="00D57413" w:rsidRPr="00855D85" w:rsidRDefault="00D57413" w:rsidP="00855D85">
      <w:pPr>
        <w:pStyle w:val="NormalWeb"/>
        <w:spacing w:before="0" w:beforeAutospacing="0" w:after="0" w:afterAutospacing="0"/>
        <w:jc w:val="both"/>
      </w:pPr>
      <w:r w:rsidRPr="00855D85">
        <w:rPr>
          <w:b/>
        </w:rPr>
        <w:t>PAST PERFECT CONTINOUS TENSE</w:t>
      </w:r>
      <w:r w:rsidRPr="00855D85">
        <w:t>: It is the combination of the progressive and perfective aspect. It must be represented in the past tense.</w:t>
      </w:r>
    </w:p>
    <w:p w:rsidR="00D57413" w:rsidRPr="00855D85" w:rsidRDefault="00D57413" w:rsidP="00855D85">
      <w:pPr>
        <w:pStyle w:val="NormalWeb"/>
        <w:spacing w:before="0" w:beforeAutospacing="0" w:after="0" w:afterAutospacing="0"/>
        <w:jc w:val="both"/>
        <w:rPr>
          <w:b/>
        </w:rPr>
      </w:pPr>
      <w:r w:rsidRPr="00855D85">
        <w:rPr>
          <w:b/>
        </w:rPr>
        <w:t xml:space="preserve">EXAMPLES: </w:t>
      </w:r>
    </w:p>
    <w:p w:rsidR="00D57413" w:rsidRPr="00855D85" w:rsidRDefault="00D57413" w:rsidP="00855D85">
      <w:pPr>
        <w:pStyle w:val="NormalWeb"/>
        <w:spacing w:before="0" w:beforeAutospacing="0" w:after="0" w:afterAutospacing="0"/>
        <w:jc w:val="both"/>
      </w:pPr>
      <w:r w:rsidRPr="00855D85">
        <w:t>I had been coming to this place now for two years.</w:t>
      </w:r>
    </w:p>
    <w:p w:rsidR="00D57413" w:rsidRPr="00855D85" w:rsidRDefault="00D57413" w:rsidP="00855D85">
      <w:pPr>
        <w:pStyle w:val="NormalWeb"/>
        <w:spacing w:before="0" w:beforeAutospacing="0" w:after="0" w:afterAutospacing="0"/>
        <w:jc w:val="both"/>
      </w:pPr>
      <w:r w:rsidRPr="00855D85">
        <w:t>I had been attending Good Shepherd School since primary school</w:t>
      </w:r>
    </w:p>
    <w:p w:rsidR="005C6479" w:rsidRDefault="005C6479" w:rsidP="00855D85">
      <w:pPr>
        <w:pStyle w:val="NormalWeb"/>
        <w:spacing w:before="0" w:beforeAutospacing="0" w:after="0" w:afterAutospacing="0"/>
        <w:jc w:val="both"/>
        <w:rPr>
          <w:b/>
        </w:rPr>
      </w:pPr>
    </w:p>
    <w:p w:rsidR="00D50890" w:rsidRPr="00855D85" w:rsidRDefault="00D57413" w:rsidP="00855D85">
      <w:pPr>
        <w:pStyle w:val="NormalWeb"/>
        <w:spacing w:before="0" w:beforeAutospacing="0" w:after="0" w:afterAutospacing="0"/>
        <w:jc w:val="both"/>
      </w:pPr>
      <w:r w:rsidRPr="00855D85">
        <w:rPr>
          <w:b/>
        </w:rPr>
        <w:t>EVALUATION</w:t>
      </w:r>
      <w:r w:rsidRPr="00855D85">
        <w:t xml:space="preserve">: Write ten sentences, highlighting the following types of verb tenses: </w:t>
      </w:r>
      <w:proofErr w:type="spellStart"/>
      <w:r w:rsidRPr="00855D85">
        <w:t>PastTense</w:t>
      </w:r>
      <w:proofErr w:type="spellEnd"/>
      <w:r w:rsidRPr="00855D85">
        <w:t>, Past Continuous, Past Perfect Continuous Tense.</w:t>
      </w:r>
    </w:p>
    <w:p w:rsidR="005C6479" w:rsidRDefault="005C6479" w:rsidP="00855D85">
      <w:pPr>
        <w:pStyle w:val="NormalWeb"/>
        <w:spacing w:before="0" w:beforeAutospacing="0" w:after="0" w:afterAutospacing="0"/>
        <w:jc w:val="both"/>
      </w:pPr>
    </w:p>
    <w:p w:rsidR="00CB2794" w:rsidRPr="00855D85" w:rsidRDefault="00CB2794" w:rsidP="00855D85">
      <w:pPr>
        <w:pStyle w:val="NormalWeb"/>
        <w:spacing w:before="0" w:beforeAutospacing="0" w:after="0" w:afterAutospacing="0"/>
        <w:jc w:val="both"/>
      </w:pPr>
      <w:r w:rsidRPr="005C6479">
        <w:rPr>
          <w:b/>
        </w:rPr>
        <w:t>TOPIC</w:t>
      </w:r>
      <w:r w:rsidRPr="00855D85">
        <w:t>: Vocabulary Development</w:t>
      </w:r>
    </w:p>
    <w:p w:rsidR="00CB2794" w:rsidRPr="00855D85" w:rsidRDefault="00CB2794" w:rsidP="00855D85">
      <w:pPr>
        <w:pStyle w:val="NormalWeb"/>
        <w:spacing w:before="0" w:beforeAutospacing="0" w:after="0" w:afterAutospacing="0"/>
        <w:jc w:val="both"/>
      </w:pPr>
      <w:r w:rsidRPr="00855D85">
        <w:t>Content: Words Related to Marriage</w:t>
      </w:r>
    </w:p>
    <w:p w:rsidR="00CB2794" w:rsidRPr="00855D85" w:rsidRDefault="00CB2794" w:rsidP="00855D85">
      <w:pPr>
        <w:pStyle w:val="NormalWeb"/>
        <w:numPr>
          <w:ilvl w:val="0"/>
          <w:numId w:val="15"/>
        </w:numPr>
        <w:spacing w:before="0" w:beforeAutospacing="0" w:after="0" w:afterAutospacing="0"/>
        <w:jc w:val="both"/>
      </w:pPr>
      <w:r w:rsidRPr="00855D85">
        <w:t>Love</w:t>
      </w:r>
    </w:p>
    <w:p w:rsidR="00CB2794" w:rsidRPr="00855D85" w:rsidRDefault="00CB2794" w:rsidP="00855D85">
      <w:pPr>
        <w:pStyle w:val="NormalWeb"/>
        <w:numPr>
          <w:ilvl w:val="0"/>
          <w:numId w:val="15"/>
        </w:numPr>
        <w:spacing w:before="0" w:beforeAutospacing="0" w:after="0" w:afterAutospacing="0"/>
        <w:jc w:val="both"/>
      </w:pPr>
      <w:r w:rsidRPr="00855D85">
        <w:t>Children</w:t>
      </w:r>
    </w:p>
    <w:p w:rsidR="00CB2794" w:rsidRPr="00855D85" w:rsidRDefault="00CB2794" w:rsidP="00855D85">
      <w:pPr>
        <w:pStyle w:val="NormalWeb"/>
        <w:numPr>
          <w:ilvl w:val="0"/>
          <w:numId w:val="15"/>
        </w:numPr>
        <w:spacing w:before="0" w:beforeAutospacing="0" w:after="0" w:afterAutospacing="0"/>
        <w:jc w:val="both"/>
      </w:pPr>
      <w:r w:rsidRPr="00855D85">
        <w:t>Marriage vow</w:t>
      </w:r>
    </w:p>
    <w:p w:rsidR="00CB2794" w:rsidRPr="00855D85" w:rsidRDefault="00CB2794" w:rsidP="00855D85">
      <w:pPr>
        <w:pStyle w:val="NormalWeb"/>
        <w:numPr>
          <w:ilvl w:val="0"/>
          <w:numId w:val="15"/>
        </w:numPr>
        <w:spacing w:before="0" w:beforeAutospacing="0" w:after="0" w:afterAutospacing="0"/>
        <w:jc w:val="both"/>
      </w:pPr>
      <w:r w:rsidRPr="00855D85">
        <w:t>Sex</w:t>
      </w:r>
    </w:p>
    <w:p w:rsidR="00CB2794" w:rsidRPr="00855D85" w:rsidRDefault="00CB2794" w:rsidP="00855D85">
      <w:pPr>
        <w:pStyle w:val="NormalWeb"/>
        <w:numPr>
          <w:ilvl w:val="0"/>
          <w:numId w:val="15"/>
        </w:numPr>
        <w:spacing w:before="0" w:beforeAutospacing="0" w:after="0" w:afterAutospacing="0"/>
        <w:jc w:val="both"/>
      </w:pPr>
      <w:r w:rsidRPr="00855D85">
        <w:t>Birth control</w:t>
      </w:r>
    </w:p>
    <w:p w:rsidR="005C6479" w:rsidRDefault="005C6479" w:rsidP="00855D85">
      <w:pPr>
        <w:pStyle w:val="NormalWeb"/>
        <w:spacing w:before="0" w:beforeAutospacing="0" w:after="0" w:afterAutospacing="0"/>
        <w:jc w:val="both"/>
        <w:rPr>
          <w:b/>
        </w:rPr>
      </w:pPr>
    </w:p>
    <w:p w:rsidR="00CB2794" w:rsidRPr="00855D85" w:rsidRDefault="00CB2794" w:rsidP="00855D85">
      <w:pPr>
        <w:pStyle w:val="NormalWeb"/>
        <w:spacing w:before="0" w:beforeAutospacing="0" w:after="0" w:afterAutospacing="0"/>
        <w:jc w:val="both"/>
      </w:pPr>
      <w:r w:rsidRPr="00855D85">
        <w:rPr>
          <w:b/>
        </w:rPr>
        <w:t xml:space="preserve">Evaluation: </w:t>
      </w:r>
      <w:r w:rsidRPr="00855D85">
        <w:t>Use the dictionary to discover the meaning of the following.</w:t>
      </w:r>
    </w:p>
    <w:p w:rsidR="005C6479" w:rsidRDefault="005C6479" w:rsidP="00855D85">
      <w:pPr>
        <w:pStyle w:val="NormalWeb"/>
        <w:spacing w:before="0" w:beforeAutospacing="0" w:after="0" w:afterAutospacing="0"/>
        <w:jc w:val="both"/>
        <w:rPr>
          <w:b/>
        </w:rPr>
      </w:pPr>
    </w:p>
    <w:p w:rsidR="00CB2794" w:rsidRPr="00855D85" w:rsidRDefault="00CB2794" w:rsidP="00855D85">
      <w:pPr>
        <w:pStyle w:val="NormalWeb"/>
        <w:spacing w:before="0" w:beforeAutospacing="0" w:after="0" w:afterAutospacing="0"/>
        <w:jc w:val="both"/>
        <w:rPr>
          <w:b/>
        </w:rPr>
      </w:pPr>
      <w:r w:rsidRPr="00855D85">
        <w:rPr>
          <w:b/>
        </w:rPr>
        <w:t>TOPIC:  Literature (Types of Poetry)</w:t>
      </w:r>
    </w:p>
    <w:p w:rsidR="00CE75E4" w:rsidRPr="00855D85" w:rsidRDefault="00CE75E4" w:rsidP="00855D85">
      <w:pPr>
        <w:pStyle w:val="NormalWeb"/>
        <w:spacing w:before="0" w:beforeAutospacing="0" w:after="0" w:afterAutospacing="0"/>
        <w:jc w:val="both"/>
        <w:rPr>
          <w:b/>
        </w:rPr>
      </w:pPr>
      <w:r w:rsidRPr="00855D85">
        <w:rPr>
          <w:b/>
        </w:rPr>
        <w:t>CONTENT: TYPES OF POEMS</w:t>
      </w:r>
    </w:p>
    <w:p w:rsidR="00CE75E4" w:rsidRPr="00855D85" w:rsidRDefault="00CE75E4" w:rsidP="00855D85">
      <w:pPr>
        <w:pStyle w:val="NormalWeb"/>
        <w:numPr>
          <w:ilvl w:val="0"/>
          <w:numId w:val="17"/>
        </w:numPr>
        <w:spacing w:before="0" w:beforeAutospacing="0" w:after="0" w:afterAutospacing="0"/>
        <w:jc w:val="both"/>
      </w:pPr>
      <w:proofErr w:type="gramStart"/>
      <w:r w:rsidRPr="00855D85">
        <w:rPr>
          <w:b/>
        </w:rPr>
        <w:t>Epic :</w:t>
      </w:r>
      <w:r w:rsidRPr="00855D85">
        <w:t>It</w:t>
      </w:r>
      <w:proofErr w:type="gramEnd"/>
      <w:r w:rsidRPr="00855D85">
        <w:t xml:space="preserve"> is a long narrative poem that celebrates real historical events, heroic achievements, civilization, quasi-divine figures and such other subjects.</w:t>
      </w:r>
    </w:p>
    <w:p w:rsidR="00CE75E4" w:rsidRPr="00855D85" w:rsidRDefault="00CE75E4" w:rsidP="00855D85">
      <w:pPr>
        <w:pStyle w:val="NormalWeb"/>
        <w:numPr>
          <w:ilvl w:val="0"/>
          <w:numId w:val="17"/>
        </w:numPr>
        <w:spacing w:before="0" w:beforeAutospacing="0" w:after="0" w:afterAutospacing="0"/>
        <w:jc w:val="both"/>
      </w:pPr>
      <w:r w:rsidRPr="00855D85">
        <w:rPr>
          <w:b/>
        </w:rPr>
        <w:t xml:space="preserve">Ballad: </w:t>
      </w:r>
      <w:r w:rsidRPr="00855D85">
        <w:t>This is an anonymous narrative in verse passed from generation to generation by words of the mouth and meant to be sung and danced before a crowd.</w:t>
      </w:r>
    </w:p>
    <w:p w:rsidR="00CE75E4" w:rsidRPr="00855D85" w:rsidRDefault="00CE75E4" w:rsidP="00855D85">
      <w:pPr>
        <w:pStyle w:val="NormalWeb"/>
        <w:numPr>
          <w:ilvl w:val="0"/>
          <w:numId w:val="17"/>
        </w:numPr>
        <w:spacing w:before="0" w:beforeAutospacing="0" w:after="0" w:afterAutospacing="0"/>
        <w:jc w:val="both"/>
      </w:pPr>
      <w:r w:rsidRPr="00855D85">
        <w:rPr>
          <w:b/>
        </w:rPr>
        <w:t xml:space="preserve">Ode: </w:t>
      </w:r>
      <w:r w:rsidRPr="00855D85">
        <w:t xml:space="preserve"> It is a </w:t>
      </w:r>
      <w:proofErr w:type="spellStart"/>
      <w:r w:rsidRPr="00855D85">
        <w:t>medidative</w:t>
      </w:r>
      <w:proofErr w:type="spellEnd"/>
      <w:r w:rsidRPr="00855D85">
        <w:t xml:space="preserve"> poem which addresses itself to a person or thing in which the good qualities of such a person or object are highlighted and commended</w:t>
      </w:r>
      <w:r w:rsidRPr="00855D85">
        <w:rPr>
          <w:b/>
        </w:rPr>
        <w:t>.</w:t>
      </w:r>
    </w:p>
    <w:p w:rsidR="00CE75E4" w:rsidRPr="00855D85" w:rsidRDefault="00CE75E4" w:rsidP="00855D85">
      <w:pPr>
        <w:pStyle w:val="NormalWeb"/>
        <w:numPr>
          <w:ilvl w:val="0"/>
          <w:numId w:val="17"/>
        </w:numPr>
        <w:spacing w:before="0" w:beforeAutospacing="0" w:after="0" w:afterAutospacing="0"/>
        <w:jc w:val="both"/>
      </w:pPr>
      <w:r w:rsidRPr="00855D85">
        <w:rPr>
          <w:b/>
        </w:rPr>
        <w:t xml:space="preserve">Dirge: </w:t>
      </w:r>
      <w:r w:rsidRPr="00855D85">
        <w:t>It is a poem used to express grief on the occasion of someone’s death</w:t>
      </w:r>
    </w:p>
    <w:p w:rsidR="00CE75E4" w:rsidRPr="00855D85" w:rsidRDefault="00CE75E4" w:rsidP="00855D85">
      <w:pPr>
        <w:pStyle w:val="NormalWeb"/>
        <w:numPr>
          <w:ilvl w:val="0"/>
          <w:numId w:val="17"/>
        </w:numPr>
        <w:spacing w:before="0" w:beforeAutospacing="0" w:after="0" w:afterAutospacing="0"/>
        <w:jc w:val="both"/>
      </w:pPr>
      <w:r w:rsidRPr="00855D85">
        <w:rPr>
          <w:b/>
        </w:rPr>
        <w:t>Pastoral Elegy:</w:t>
      </w:r>
      <w:r w:rsidRPr="00855D85">
        <w:t xml:space="preserve"> It laments the fate of the shepherd.</w:t>
      </w:r>
    </w:p>
    <w:p w:rsidR="00CE75E4" w:rsidRPr="00855D85" w:rsidRDefault="00CE75E4" w:rsidP="00855D85">
      <w:pPr>
        <w:pStyle w:val="NormalWeb"/>
        <w:spacing w:before="0" w:beforeAutospacing="0" w:after="0" w:afterAutospacing="0"/>
        <w:ind w:left="720"/>
        <w:jc w:val="both"/>
      </w:pPr>
      <w:r w:rsidRPr="00855D85">
        <w:rPr>
          <w:b/>
        </w:rPr>
        <w:t>Note:</w:t>
      </w:r>
      <w:r w:rsidRPr="00855D85">
        <w:t xml:space="preserve"> Oral poetry are spoken or chanted, written poetry </w:t>
      </w:r>
      <w:proofErr w:type="gramStart"/>
      <w:r w:rsidRPr="00855D85">
        <w:t>are</w:t>
      </w:r>
      <w:proofErr w:type="gramEnd"/>
      <w:r w:rsidRPr="00855D85">
        <w:t xml:space="preserve"> inscribed on a paper or documented</w:t>
      </w:r>
      <w:r w:rsidR="001A1467" w:rsidRPr="00855D85">
        <w:t>.</w:t>
      </w:r>
    </w:p>
    <w:p w:rsidR="005C6479" w:rsidRDefault="005C6479" w:rsidP="00855D85">
      <w:pPr>
        <w:pStyle w:val="NormalWeb"/>
        <w:spacing w:before="0" w:beforeAutospacing="0" w:after="0" w:afterAutospacing="0"/>
        <w:jc w:val="both"/>
        <w:rPr>
          <w:b/>
        </w:rPr>
      </w:pPr>
    </w:p>
    <w:p w:rsidR="00CE75E4" w:rsidRPr="00855D85" w:rsidRDefault="00CE75E4" w:rsidP="00855D85">
      <w:pPr>
        <w:pStyle w:val="NormalWeb"/>
        <w:spacing w:before="0" w:beforeAutospacing="0" w:after="0" w:afterAutospacing="0"/>
        <w:jc w:val="both"/>
      </w:pPr>
      <w:r w:rsidRPr="00855D85">
        <w:rPr>
          <w:b/>
        </w:rPr>
        <w:t>EVALUATION</w:t>
      </w:r>
      <w:r w:rsidRPr="00855D85">
        <w:t>:  Write on the following kinds of poetry: panegyric, limerick, lullaby.</w:t>
      </w:r>
    </w:p>
    <w:p w:rsidR="005C6479" w:rsidRDefault="005C6479" w:rsidP="00855D85">
      <w:pPr>
        <w:pStyle w:val="NormalWeb"/>
        <w:spacing w:before="0" w:beforeAutospacing="0" w:after="0" w:afterAutospacing="0"/>
        <w:jc w:val="both"/>
        <w:rPr>
          <w:b/>
        </w:rPr>
      </w:pPr>
    </w:p>
    <w:p w:rsidR="00C913C0" w:rsidRPr="00855D85" w:rsidRDefault="00C913C0" w:rsidP="00855D85">
      <w:pPr>
        <w:pStyle w:val="NormalWeb"/>
        <w:spacing w:before="0" w:beforeAutospacing="0" w:after="0" w:afterAutospacing="0"/>
        <w:jc w:val="both"/>
        <w:rPr>
          <w:b/>
        </w:rPr>
      </w:pPr>
      <w:r w:rsidRPr="00855D85">
        <w:rPr>
          <w:b/>
        </w:rPr>
        <w:t xml:space="preserve">GENERAL EVALUATION: </w:t>
      </w:r>
    </w:p>
    <w:p w:rsidR="00C913C0" w:rsidRPr="00855D85" w:rsidRDefault="00C913C0" w:rsidP="00855D85">
      <w:pPr>
        <w:pStyle w:val="NormalWeb"/>
        <w:numPr>
          <w:ilvl w:val="0"/>
          <w:numId w:val="24"/>
        </w:numPr>
        <w:spacing w:before="0" w:beforeAutospacing="0" w:after="0" w:afterAutospacing="0"/>
        <w:jc w:val="both"/>
        <w:rPr>
          <w:b/>
        </w:rPr>
      </w:pPr>
      <w:r w:rsidRPr="00855D85">
        <w:t>Write a short note on five other types of poems</w:t>
      </w:r>
    </w:p>
    <w:p w:rsidR="00C913C0" w:rsidRPr="00855D85" w:rsidRDefault="00C913C0" w:rsidP="00855D85">
      <w:pPr>
        <w:pStyle w:val="NormalWeb"/>
        <w:numPr>
          <w:ilvl w:val="0"/>
          <w:numId w:val="24"/>
        </w:numPr>
        <w:spacing w:before="0" w:beforeAutospacing="0" w:after="0" w:afterAutospacing="0"/>
        <w:jc w:val="both"/>
        <w:rPr>
          <w:b/>
        </w:rPr>
      </w:pPr>
      <w:r w:rsidRPr="00855D85">
        <w:lastRenderedPageBreak/>
        <w:t xml:space="preserve">Write a composition on the title, </w:t>
      </w:r>
      <w:proofErr w:type="gramStart"/>
      <w:r w:rsidRPr="00855D85">
        <w:t>‘ The</w:t>
      </w:r>
      <w:proofErr w:type="gramEnd"/>
      <w:r w:rsidRPr="00855D85">
        <w:t xml:space="preserve"> Federal Road Safety </w:t>
      </w:r>
      <w:proofErr w:type="spellStart"/>
      <w:r w:rsidRPr="00855D85">
        <w:t>Commision</w:t>
      </w:r>
      <w:proofErr w:type="spellEnd"/>
    </w:p>
    <w:p w:rsidR="00855D85" w:rsidRDefault="00855D85" w:rsidP="00855D85">
      <w:pPr>
        <w:pStyle w:val="NormalWeb"/>
        <w:spacing w:before="0" w:beforeAutospacing="0" w:after="0" w:afterAutospacing="0"/>
        <w:jc w:val="both"/>
        <w:rPr>
          <w:b/>
        </w:rPr>
      </w:pPr>
    </w:p>
    <w:p w:rsidR="00C913C0" w:rsidRPr="00855D85" w:rsidRDefault="00C913C0" w:rsidP="00855D85">
      <w:pPr>
        <w:pStyle w:val="NormalWeb"/>
        <w:spacing w:before="0" w:beforeAutospacing="0" w:after="0" w:afterAutospacing="0"/>
        <w:jc w:val="both"/>
        <w:rPr>
          <w:b/>
        </w:rPr>
      </w:pPr>
      <w:r w:rsidRPr="00855D85">
        <w:rPr>
          <w:b/>
        </w:rPr>
        <w:t>WEEKEND ASSIGNMENT:</w:t>
      </w:r>
    </w:p>
    <w:p w:rsidR="00C913C0" w:rsidRPr="00855D85" w:rsidRDefault="00C913C0" w:rsidP="00855D85">
      <w:pPr>
        <w:pStyle w:val="NormalWeb"/>
        <w:numPr>
          <w:ilvl w:val="0"/>
          <w:numId w:val="23"/>
        </w:numPr>
        <w:spacing w:before="0" w:beforeAutospacing="0" w:after="0" w:afterAutospacing="0"/>
        <w:jc w:val="both"/>
      </w:pPr>
      <w:r w:rsidRPr="00855D85">
        <w:rPr>
          <w:b/>
        </w:rPr>
        <w:t>Give the past and past participle of the following verbs.</w:t>
      </w:r>
    </w:p>
    <w:p w:rsidR="00C913C0" w:rsidRPr="00855D85" w:rsidRDefault="00C913C0" w:rsidP="00855D85">
      <w:pPr>
        <w:pStyle w:val="NormalWeb"/>
        <w:spacing w:before="0" w:beforeAutospacing="0" w:after="0" w:afterAutospacing="0"/>
        <w:ind w:left="720"/>
        <w:jc w:val="both"/>
      </w:pPr>
      <w:r w:rsidRPr="00855D85">
        <w:t>awake      find     hold      sweep</w:t>
      </w:r>
    </w:p>
    <w:p w:rsidR="00C913C0" w:rsidRPr="00855D85" w:rsidRDefault="00C913C0" w:rsidP="00855D85">
      <w:pPr>
        <w:pStyle w:val="NormalWeb"/>
        <w:spacing w:before="0" w:beforeAutospacing="0" w:after="0" w:afterAutospacing="0"/>
        <w:ind w:left="720"/>
        <w:jc w:val="both"/>
      </w:pPr>
      <w:r w:rsidRPr="00855D85">
        <w:t>Beat          leave     swell     forget</w:t>
      </w:r>
    </w:p>
    <w:p w:rsidR="00C913C0" w:rsidRPr="00855D85" w:rsidRDefault="00C913C0" w:rsidP="00855D85">
      <w:pPr>
        <w:pStyle w:val="NormalWeb"/>
        <w:spacing w:before="0" w:beforeAutospacing="0" w:after="0" w:afterAutospacing="0"/>
        <w:ind w:left="720"/>
        <w:jc w:val="both"/>
      </w:pPr>
      <w:r w:rsidRPr="00855D85">
        <w:t>Cling         hide      shut        take</w:t>
      </w:r>
    </w:p>
    <w:p w:rsidR="00C913C0" w:rsidRPr="00855D85" w:rsidRDefault="00C913C0" w:rsidP="00855D85">
      <w:pPr>
        <w:pStyle w:val="NormalWeb"/>
        <w:numPr>
          <w:ilvl w:val="0"/>
          <w:numId w:val="23"/>
        </w:numPr>
        <w:spacing w:before="0" w:beforeAutospacing="0" w:after="0" w:afterAutospacing="0"/>
        <w:jc w:val="both"/>
      </w:pPr>
      <w:r w:rsidRPr="00855D85">
        <w:t>Use each verb in sentences.</w:t>
      </w:r>
    </w:p>
    <w:p w:rsidR="00543319" w:rsidRPr="00855D85" w:rsidRDefault="00543319" w:rsidP="00855D85">
      <w:pPr>
        <w:spacing w:after="0"/>
        <w:rPr>
          <w:rFonts w:ascii="Times New Roman" w:hAnsi="Times New Roman"/>
          <w:b/>
          <w:sz w:val="24"/>
          <w:szCs w:val="24"/>
        </w:rPr>
      </w:pPr>
    </w:p>
    <w:p w:rsidR="00543319" w:rsidRPr="00855D85" w:rsidRDefault="00543319" w:rsidP="00855D85">
      <w:pPr>
        <w:spacing w:after="0"/>
        <w:rPr>
          <w:rFonts w:ascii="Times New Roman" w:hAnsi="Times New Roman"/>
          <w:b/>
          <w:sz w:val="24"/>
          <w:szCs w:val="24"/>
        </w:rPr>
      </w:pPr>
    </w:p>
    <w:p w:rsidR="00F232FC" w:rsidRPr="00855D85" w:rsidRDefault="001A1467" w:rsidP="005C6479">
      <w:pPr>
        <w:spacing w:after="0"/>
        <w:rPr>
          <w:rFonts w:ascii="Times New Roman" w:hAnsi="Times New Roman"/>
          <w:b/>
          <w:sz w:val="24"/>
          <w:szCs w:val="24"/>
        </w:rPr>
      </w:pPr>
      <w:r w:rsidRPr="00855D85">
        <w:rPr>
          <w:rFonts w:ascii="Times New Roman" w:hAnsi="Times New Roman"/>
          <w:b/>
          <w:sz w:val="24"/>
          <w:szCs w:val="24"/>
        </w:rPr>
        <w:t>WEEK FIVE</w:t>
      </w:r>
    </w:p>
    <w:p w:rsidR="00EF7539" w:rsidRPr="00855D85" w:rsidRDefault="00EF7539" w:rsidP="00855D85">
      <w:pPr>
        <w:spacing w:after="0"/>
        <w:rPr>
          <w:rFonts w:ascii="Times New Roman" w:hAnsi="Times New Roman"/>
          <w:b/>
          <w:sz w:val="24"/>
          <w:szCs w:val="24"/>
        </w:rPr>
      </w:pPr>
      <w:r w:rsidRPr="00855D85">
        <w:rPr>
          <w:rFonts w:ascii="Times New Roman" w:hAnsi="Times New Roman"/>
          <w:b/>
          <w:sz w:val="24"/>
          <w:szCs w:val="24"/>
        </w:rPr>
        <w:t>TOPIC: SPEECH WORK</w:t>
      </w:r>
    </w:p>
    <w:p w:rsidR="00EF7539" w:rsidRPr="00855D85" w:rsidRDefault="00D97B07" w:rsidP="00855D85">
      <w:pPr>
        <w:pStyle w:val="NormalWeb"/>
        <w:spacing w:before="0" w:beforeAutospacing="0" w:after="0" w:afterAutospacing="0"/>
      </w:pPr>
      <w:r w:rsidRPr="00855D85">
        <w:rPr>
          <w:b/>
        </w:rPr>
        <w:t xml:space="preserve">CONTENT: Long  </w:t>
      </w:r>
      <w:r w:rsidR="00EF7539" w:rsidRPr="00855D85">
        <w:rPr>
          <w:b/>
        </w:rPr>
        <w:t xml:space="preserve"> sou</w:t>
      </w:r>
      <w:r w:rsidRPr="00855D85">
        <w:rPr>
          <w:b/>
        </w:rPr>
        <w:t>nd /ᴣ:/</w:t>
      </w:r>
      <w:r w:rsidR="00EF7539" w:rsidRPr="00855D85">
        <w:rPr>
          <w:b/>
        </w:rPr>
        <w:t xml:space="preserve"> as in: </w:t>
      </w:r>
      <w:r w:rsidR="00EF7539" w:rsidRPr="00855D85">
        <w:t>bird, heard turn, etc.</w:t>
      </w:r>
    </w:p>
    <w:p w:rsidR="00EF7539" w:rsidRPr="00855D85" w:rsidRDefault="00EF7539" w:rsidP="00855D85">
      <w:pPr>
        <w:pStyle w:val="NormalWeb"/>
        <w:spacing w:before="0" w:beforeAutospacing="0" w:after="0" w:afterAutospacing="0"/>
      </w:pPr>
      <w:r w:rsidRPr="00855D85">
        <w:t>This is a long vowel sound.  It occurs when the consonant /r/ follows the vowel /i/ or /e/ and the /r/ is followed by another consonant.</w:t>
      </w:r>
    </w:p>
    <w:p w:rsidR="00D97B07" w:rsidRPr="00855D85" w:rsidRDefault="00EF7539" w:rsidP="00855D85">
      <w:pPr>
        <w:pStyle w:val="NormalWeb"/>
        <w:spacing w:before="0" w:beforeAutospacing="0" w:after="0" w:afterAutospacing="0"/>
        <w:rPr>
          <w:b/>
        </w:rPr>
      </w:pPr>
      <w:r w:rsidRPr="00855D85">
        <w:rPr>
          <w:b/>
        </w:rPr>
        <w:t xml:space="preserve">Common spelling symbols </w:t>
      </w:r>
      <w:proofErr w:type="gramStart"/>
      <w:r w:rsidRPr="00855D85">
        <w:rPr>
          <w:b/>
        </w:rPr>
        <w:t xml:space="preserve">of </w:t>
      </w:r>
      <w:r w:rsidR="00D97B07" w:rsidRPr="00855D85">
        <w:rPr>
          <w:b/>
        </w:rPr>
        <w:t xml:space="preserve"> /</w:t>
      </w:r>
      <w:proofErr w:type="gramEnd"/>
      <w:r w:rsidR="00D97B07" w:rsidRPr="00855D85">
        <w:rPr>
          <w:b/>
        </w:rPr>
        <w:t>ᴣ:/</w:t>
      </w:r>
    </w:p>
    <w:p w:rsidR="00EF7539" w:rsidRPr="00855D85" w:rsidRDefault="00EF7539" w:rsidP="00855D85">
      <w:pPr>
        <w:pStyle w:val="NormalWeb"/>
        <w:spacing w:before="0" w:beforeAutospacing="0" w:after="0" w:afterAutospacing="0"/>
      </w:pPr>
      <w:proofErr w:type="spellStart"/>
      <w:r w:rsidRPr="00855D85">
        <w:t>er</w:t>
      </w:r>
      <w:proofErr w:type="spellEnd"/>
      <w:r w:rsidRPr="00855D85">
        <w:t xml:space="preserve"> – verb, serve, term</w:t>
      </w:r>
    </w:p>
    <w:p w:rsidR="00EF7539" w:rsidRPr="00855D85" w:rsidRDefault="00EF7539" w:rsidP="00855D85">
      <w:pPr>
        <w:pStyle w:val="NormalWeb"/>
        <w:spacing w:before="0" w:beforeAutospacing="0" w:after="0" w:afterAutospacing="0"/>
      </w:pPr>
      <w:proofErr w:type="spellStart"/>
      <w:r w:rsidRPr="00855D85">
        <w:t>ir</w:t>
      </w:r>
      <w:proofErr w:type="spellEnd"/>
      <w:r w:rsidRPr="00855D85">
        <w:t xml:space="preserve"> – girl, bird, stir</w:t>
      </w:r>
    </w:p>
    <w:p w:rsidR="00EF7539" w:rsidRPr="00855D85" w:rsidRDefault="00EF7539" w:rsidP="00855D85">
      <w:pPr>
        <w:pStyle w:val="NormalWeb"/>
        <w:spacing w:before="0" w:beforeAutospacing="0" w:after="0" w:afterAutospacing="0"/>
      </w:pPr>
      <w:r w:rsidRPr="00855D85">
        <w:t>our – journey, scourge, adjourn</w:t>
      </w:r>
    </w:p>
    <w:p w:rsidR="005E2B0F" w:rsidRPr="00855D85" w:rsidRDefault="005E2B0F" w:rsidP="00855D85">
      <w:pPr>
        <w:pStyle w:val="NormalWeb"/>
        <w:spacing w:before="0" w:beforeAutospacing="0" w:after="0" w:afterAutospacing="0"/>
      </w:pPr>
      <w:r w:rsidRPr="00855D85">
        <w:t>ear – heard, learn, early</w:t>
      </w:r>
    </w:p>
    <w:p w:rsidR="005E2B0F" w:rsidRPr="00855D85" w:rsidRDefault="005E2B0F" w:rsidP="00855D85">
      <w:pPr>
        <w:pStyle w:val="NormalWeb"/>
        <w:spacing w:before="0" w:beforeAutospacing="0" w:after="0" w:afterAutospacing="0"/>
      </w:pPr>
      <w:r w:rsidRPr="00855D85">
        <w:t>or – work, worm, worst</w:t>
      </w:r>
    </w:p>
    <w:p w:rsidR="005E2B0F" w:rsidRPr="00855D85" w:rsidRDefault="005E2B0F" w:rsidP="00855D85">
      <w:pPr>
        <w:pStyle w:val="NormalWeb"/>
        <w:spacing w:before="0" w:beforeAutospacing="0" w:after="0" w:afterAutospacing="0"/>
      </w:pPr>
      <w:proofErr w:type="spellStart"/>
      <w:r w:rsidRPr="00855D85">
        <w:t>ur</w:t>
      </w:r>
      <w:proofErr w:type="spellEnd"/>
      <w:r w:rsidRPr="00855D85">
        <w:t xml:space="preserve"> – burn, turn, nurse</w:t>
      </w:r>
    </w:p>
    <w:p w:rsidR="005C6479" w:rsidRDefault="005C6479" w:rsidP="00855D85">
      <w:pPr>
        <w:pStyle w:val="NormalWeb"/>
        <w:spacing w:before="0" w:beforeAutospacing="0" w:after="0" w:afterAutospacing="0"/>
        <w:rPr>
          <w:b/>
        </w:rPr>
      </w:pPr>
    </w:p>
    <w:p w:rsidR="005E2B0F" w:rsidRPr="00855D85" w:rsidRDefault="005E2B0F" w:rsidP="00855D85">
      <w:pPr>
        <w:pStyle w:val="NormalWeb"/>
        <w:spacing w:before="0" w:beforeAutospacing="0" w:after="0" w:afterAutospacing="0"/>
      </w:pPr>
      <w:r w:rsidRPr="00855D85">
        <w:rPr>
          <w:b/>
        </w:rPr>
        <w:t>EVALUATION</w:t>
      </w:r>
      <w:r w:rsidR="00D97B07" w:rsidRPr="00855D85">
        <w:t xml:space="preserve">: Sentences for </w:t>
      </w:r>
      <w:proofErr w:type="gramStart"/>
      <w:r w:rsidR="00D97B07" w:rsidRPr="00855D85">
        <w:t xml:space="preserve">practicing </w:t>
      </w:r>
      <w:r w:rsidRPr="00855D85">
        <w:t xml:space="preserve"> sou</w:t>
      </w:r>
      <w:r w:rsidR="00D97B07" w:rsidRPr="00855D85">
        <w:t>nd</w:t>
      </w:r>
      <w:proofErr w:type="gramEnd"/>
      <w:r w:rsidR="00D97B07" w:rsidRPr="00855D85">
        <w:t xml:space="preserve"> /ᴣ:/</w:t>
      </w:r>
    </w:p>
    <w:p w:rsidR="00F232FC" w:rsidRPr="00855D85" w:rsidRDefault="005E2B0F" w:rsidP="00855D85">
      <w:pPr>
        <w:pStyle w:val="NormalWeb"/>
        <w:spacing w:before="0" w:beforeAutospacing="0" w:after="0" w:afterAutospacing="0"/>
      </w:pPr>
      <w:r w:rsidRPr="00855D85">
        <w:t>The bird stirred, deserted their perches, circled down on earth beneath the fir tree and waited for the first worm to stir up through the earth.</w:t>
      </w:r>
    </w:p>
    <w:p w:rsidR="005C6479" w:rsidRDefault="005C6479" w:rsidP="00855D85">
      <w:pPr>
        <w:pStyle w:val="NormalWeb"/>
        <w:spacing w:before="0" w:beforeAutospacing="0" w:after="0" w:afterAutospacing="0"/>
        <w:rPr>
          <w:b/>
        </w:rPr>
      </w:pPr>
    </w:p>
    <w:p w:rsidR="005E2B0F" w:rsidRPr="00855D85" w:rsidRDefault="005E2B0F" w:rsidP="00855D85">
      <w:pPr>
        <w:pStyle w:val="NormalWeb"/>
        <w:spacing w:before="0" w:beforeAutospacing="0" w:after="0" w:afterAutospacing="0"/>
      </w:pPr>
      <w:r w:rsidRPr="00855D85">
        <w:rPr>
          <w:b/>
        </w:rPr>
        <w:t>TOPIC</w:t>
      </w:r>
      <w:r w:rsidRPr="00855D85">
        <w:t>:  Activities on Tenses</w:t>
      </w:r>
    </w:p>
    <w:p w:rsidR="005E2B0F" w:rsidRPr="00855D85" w:rsidRDefault="005E2B0F" w:rsidP="00855D85">
      <w:pPr>
        <w:pStyle w:val="NormalWeb"/>
        <w:spacing w:before="0" w:beforeAutospacing="0" w:after="0" w:afterAutospacing="0"/>
      </w:pPr>
      <w:r w:rsidRPr="00855D85">
        <w:t xml:space="preserve">CONTENT: Fill in the blank spaces with the correct form of the verbs in the bracket </w:t>
      </w:r>
    </w:p>
    <w:p w:rsidR="005E2B0F" w:rsidRPr="00855D85" w:rsidRDefault="005E2B0F" w:rsidP="00855D85">
      <w:pPr>
        <w:pStyle w:val="NormalWeb"/>
        <w:numPr>
          <w:ilvl w:val="0"/>
          <w:numId w:val="18"/>
        </w:numPr>
        <w:spacing w:before="0" w:beforeAutospacing="0" w:after="0" w:afterAutospacing="0"/>
      </w:pPr>
      <w:proofErr w:type="spellStart"/>
      <w:r w:rsidRPr="00855D85">
        <w:t>Amadi</w:t>
      </w:r>
      <w:proofErr w:type="spellEnd"/>
      <w:r w:rsidRPr="00855D85">
        <w:t xml:space="preserve"> has never ____ late to service (come)</w:t>
      </w:r>
    </w:p>
    <w:p w:rsidR="005E2B0F" w:rsidRPr="00855D85" w:rsidRDefault="005E2B0F" w:rsidP="00855D85">
      <w:pPr>
        <w:pStyle w:val="NormalWeb"/>
        <w:numPr>
          <w:ilvl w:val="0"/>
          <w:numId w:val="18"/>
        </w:numPr>
        <w:spacing w:before="0" w:beforeAutospacing="0" w:after="0" w:afterAutospacing="0"/>
      </w:pPr>
      <w:r w:rsidRPr="00855D85">
        <w:t>His mother, together with his sisters ____ in the bakery (work)</w:t>
      </w:r>
    </w:p>
    <w:p w:rsidR="005E2B0F" w:rsidRPr="00855D85" w:rsidRDefault="005E2B0F" w:rsidP="00855D85">
      <w:pPr>
        <w:pStyle w:val="NormalWeb"/>
        <w:numPr>
          <w:ilvl w:val="0"/>
          <w:numId w:val="18"/>
        </w:numPr>
        <w:spacing w:before="0" w:beforeAutospacing="0" w:after="0" w:afterAutospacing="0"/>
      </w:pPr>
      <w:r w:rsidRPr="00855D85">
        <w:t>Clement and his friends _____ games (like)</w:t>
      </w:r>
    </w:p>
    <w:p w:rsidR="005E2B0F" w:rsidRPr="00855D85" w:rsidRDefault="005E2B0F" w:rsidP="00855D85">
      <w:pPr>
        <w:pStyle w:val="NormalWeb"/>
        <w:numPr>
          <w:ilvl w:val="0"/>
          <w:numId w:val="18"/>
        </w:numPr>
        <w:spacing w:before="0" w:beforeAutospacing="0" w:after="0" w:afterAutospacing="0"/>
      </w:pPr>
      <w:r w:rsidRPr="00855D85">
        <w:t>He _____ a lot of reading everyday (do)</w:t>
      </w:r>
    </w:p>
    <w:p w:rsidR="005E2B0F" w:rsidRPr="00855D85" w:rsidRDefault="005E2B0F" w:rsidP="00855D85">
      <w:pPr>
        <w:pStyle w:val="NormalWeb"/>
        <w:numPr>
          <w:ilvl w:val="0"/>
          <w:numId w:val="18"/>
        </w:numPr>
        <w:spacing w:before="0" w:beforeAutospacing="0" w:after="0" w:afterAutospacing="0"/>
      </w:pPr>
      <w:r w:rsidRPr="00855D85">
        <w:t>Neither sports nor academic studies_____ easy (be)</w:t>
      </w:r>
    </w:p>
    <w:p w:rsidR="005E2B0F" w:rsidRPr="00855D85" w:rsidRDefault="005E2B0F" w:rsidP="00855D85">
      <w:pPr>
        <w:pStyle w:val="NormalWeb"/>
        <w:numPr>
          <w:ilvl w:val="0"/>
          <w:numId w:val="18"/>
        </w:numPr>
        <w:spacing w:before="0" w:beforeAutospacing="0" w:after="0" w:afterAutospacing="0"/>
      </w:pPr>
      <w:r w:rsidRPr="00855D85">
        <w:t xml:space="preserve">My friend and </w:t>
      </w:r>
      <w:proofErr w:type="gramStart"/>
      <w:r w:rsidRPr="00855D85">
        <w:t>confidant  _</w:t>
      </w:r>
      <w:proofErr w:type="gramEnd"/>
      <w:r w:rsidRPr="00855D85">
        <w:t>_____ in Lagos (live)</w:t>
      </w:r>
    </w:p>
    <w:p w:rsidR="005E2B0F" w:rsidRPr="00855D85" w:rsidRDefault="005E2B0F" w:rsidP="00855D85">
      <w:pPr>
        <w:pStyle w:val="NormalWeb"/>
        <w:numPr>
          <w:ilvl w:val="0"/>
          <w:numId w:val="18"/>
        </w:numPr>
        <w:spacing w:before="0" w:beforeAutospacing="0" w:after="0" w:afterAutospacing="0"/>
      </w:pPr>
      <w:r w:rsidRPr="00855D85">
        <w:t>The board of governors ____ met. (met)</w:t>
      </w:r>
    </w:p>
    <w:p w:rsidR="005E2B0F" w:rsidRPr="00855D85" w:rsidRDefault="005E2B0F" w:rsidP="00855D85">
      <w:pPr>
        <w:pStyle w:val="NormalWeb"/>
        <w:numPr>
          <w:ilvl w:val="0"/>
          <w:numId w:val="12"/>
        </w:numPr>
        <w:spacing w:before="0" w:beforeAutospacing="0" w:after="0" w:afterAutospacing="0"/>
        <w:jc w:val="both"/>
      </w:pPr>
      <w:r w:rsidRPr="00855D85">
        <w:t>b.  Give ten sentences each on the kinds of verbs:</w:t>
      </w:r>
    </w:p>
    <w:p w:rsidR="005E2B0F" w:rsidRPr="00855D85" w:rsidRDefault="005E2B0F" w:rsidP="00855D85">
      <w:pPr>
        <w:pStyle w:val="NormalWeb"/>
        <w:numPr>
          <w:ilvl w:val="0"/>
          <w:numId w:val="19"/>
        </w:numPr>
        <w:spacing w:before="0" w:beforeAutospacing="0" w:after="0" w:afterAutospacing="0"/>
        <w:jc w:val="both"/>
      </w:pPr>
      <w:r w:rsidRPr="00855D85">
        <w:t xml:space="preserve"> Present tense</w:t>
      </w:r>
    </w:p>
    <w:p w:rsidR="005E2B0F" w:rsidRPr="00855D85" w:rsidRDefault="005E2B0F" w:rsidP="00855D85">
      <w:pPr>
        <w:pStyle w:val="NormalWeb"/>
        <w:numPr>
          <w:ilvl w:val="0"/>
          <w:numId w:val="19"/>
        </w:numPr>
        <w:spacing w:before="0" w:beforeAutospacing="0" w:after="0" w:afterAutospacing="0"/>
        <w:jc w:val="both"/>
      </w:pPr>
      <w:r w:rsidRPr="00855D85">
        <w:t xml:space="preserve"> Present continuous tense</w:t>
      </w:r>
    </w:p>
    <w:p w:rsidR="0028720C" w:rsidRPr="00855D85" w:rsidRDefault="005E2B0F" w:rsidP="00855D85">
      <w:pPr>
        <w:pStyle w:val="NormalWeb"/>
        <w:numPr>
          <w:ilvl w:val="0"/>
          <w:numId w:val="19"/>
        </w:numPr>
        <w:spacing w:before="0" w:beforeAutospacing="0" w:after="0" w:afterAutospacing="0"/>
        <w:jc w:val="both"/>
      </w:pPr>
      <w:r w:rsidRPr="00855D85">
        <w:t>Present perfect continuous tense</w:t>
      </w:r>
    </w:p>
    <w:p w:rsidR="0028720C" w:rsidRPr="00855D85" w:rsidRDefault="0028720C" w:rsidP="00855D85">
      <w:pPr>
        <w:pStyle w:val="NormalWeb"/>
        <w:numPr>
          <w:ilvl w:val="0"/>
          <w:numId w:val="19"/>
        </w:numPr>
        <w:spacing w:before="0" w:beforeAutospacing="0" w:after="0" w:afterAutospacing="0"/>
        <w:jc w:val="both"/>
      </w:pPr>
      <w:r w:rsidRPr="00855D85">
        <w:t>Past tense</w:t>
      </w:r>
    </w:p>
    <w:p w:rsidR="0028720C" w:rsidRPr="00855D85" w:rsidRDefault="0028720C" w:rsidP="00855D85">
      <w:pPr>
        <w:pStyle w:val="NormalWeb"/>
        <w:numPr>
          <w:ilvl w:val="0"/>
          <w:numId w:val="19"/>
        </w:numPr>
        <w:spacing w:before="0" w:beforeAutospacing="0" w:after="0" w:afterAutospacing="0"/>
        <w:jc w:val="both"/>
      </w:pPr>
      <w:r w:rsidRPr="00855D85">
        <w:t xml:space="preserve"> Past continuous tense</w:t>
      </w:r>
    </w:p>
    <w:p w:rsidR="0028720C" w:rsidRPr="00855D85" w:rsidRDefault="0028720C" w:rsidP="00855D85">
      <w:pPr>
        <w:pStyle w:val="NormalWeb"/>
        <w:numPr>
          <w:ilvl w:val="0"/>
          <w:numId w:val="19"/>
        </w:numPr>
        <w:spacing w:before="0" w:beforeAutospacing="0" w:after="0" w:afterAutospacing="0"/>
        <w:jc w:val="both"/>
      </w:pPr>
      <w:r w:rsidRPr="00855D85">
        <w:t>Past perfect continuous tense</w:t>
      </w:r>
    </w:p>
    <w:p w:rsidR="005C6479" w:rsidRDefault="005C6479" w:rsidP="00855D85">
      <w:pPr>
        <w:pStyle w:val="NormalWeb"/>
        <w:spacing w:before="0" w:beforeAutospacing="0" w:after="0" w:afterAutospacing="0"/>
        <w:jc w:val="both"/>
        <w:rPr>
          <w:b/>
        </w:rPr>
      </w:pPr>
    </w:p>
    <w:p w:rsidR="005E2B0F" w:rsidRPr="00855D85" w:rsidRDefault="005E2B0F" w:rsidP="00855D85">
      <w:pPr>
        <w:pStyle w:val="NormalWeb"/>
        <w:spacing w:before="0" w:beforeAutospacing="0" w:after="0" w:afterAutospacing="0"/>
        <w:jc w:val="both"/>
      </w:pPr>
      <w:r w:rsidRPr="00855D85">
        <w:rPr>
          <w:b/>
        </w:rPr>
        <w:t>TOPIC</w:t>
      </w:r>
      <w:r w:rsidR="00B70331" w:rsidRPr="00855D85">
        <w:t>: COMPREHENSION: Moimoi</w:t>
      </w:r>
    </w:p>
    <w:p w:rsidR="005E2B0F" w:rsidRPr="00855D85" w:rsidRDefault="005E2B0F" w:rsidP="00855D85">
      <w:pPr>
        <w:pStyle w:val="NormalWeb"/>
        <w:spacing w:before="0" w:beforeAutospacing="0" w:after="0" w:afterAutospacing="0"/>
        <w:jc w:val="both"/>
      </w:pPr>
      <w:r w:rsidRPr="00855D85">
        <w:rPr>
          <w:b/>
        </w:rPr>
        <w:t>CONTENT</w:t>
      </w:r>
      <w:r w:rsidRPr="00855D85">
        <w:t>:</w:t>
      </w:r>
      <w:r w:rsidR="00B70331" w:rsidRPr="00855D85">
        <w:t xml:space="preserve">  How to prepare moimoi</w:t>
      </w:r>
      <w:r w:rsidRPr="00855D85">
        <w:t>. See Eff</w:t>
      </w:r>
      <w:r w:rsidR="00B70331" w:rsidRPr="00855D85">
        <w:t>ective English, book 1. Page 155, Unit 12</w:t>
      </w:r>
    </w:p>
    <w:p w:rsidR="005C6479" w:rsidRDefault="005C6479" w:rsidP="00855D85">
      <w:pPr>
        <w:pStyle w:val="NormalWeb"/>
        <w:spacing w:before="0" w:beforeAutospacing="0" w:after="0" w:afterAutospacing="0"/>
        <w:jc w:val="both"/>
        <w:rPr>
          <w:b/>
        </w:rPr>
      </w:pPr>
    </w:p>
    <w:p w:rsidR="005E2B0F" w:rsidRPr="00855D85" w:rsidRDefault="005E2B0F" w:rsidP="00855D85">
      <w:pPr>
        <w:pStyle w:val="NormalWeb"/>
        <w:spacing w:before="0" w:beforeAutospacing="0" w:after="0" w:afterAutospacing="0"/>
        <w:jc w:val="both"/>
      </w:pPr>
      <w:r w:rsidRPr="00855D85">
        <w:rPr>
          <w:b/>
        </w:rPr>
        <w:t>EVALUATION</w:t>
      </w:r>
      <w:r w:rsidR="00B70331" w:rsidRPr="00855D85">
        <w:t xml:space="preserve">: Practice 2 and </w:t>
      </w:r>
      <w:r w:rsidRPr="00855D85">
        <w:t>3. See Eff</w:t>
      </w:r>
      <w:r w:rsidR="00B70331" w:rsidRPr="00855D85">
        <w:t>ective English, book 1. Page 155, Unit 12</w:t>
      </w:r>
    </w:p>
    <w:p w:rsidR="005C6479" w:rsidRDefault="005C6479" w:rsidP="00855D85">
      <w:pPr>
        <w:pStyle w:val="NormalWeb"/>
        <w:spacing w:before="0" w:beforeAutospacing="0" w:after="0" w:afterAutospacing="0"/>
        <w:rPr>
          <w:b/>
        </w:rPr>
      </w:pPr>
    </w:p>
    <w:p w:rsidR="005E2B0F" w:rsidRPr="00855D85" w:rsidRDefault="00B70331" w:rsidP="00855D85">
      <w:pPr>
        <w:pStyle w:val="NormalWeb"/>
        <w:spacing w:before="0" w:beforeAutospacing="0" w:after="0" w:afterAutospacing="0"/>
        <w:rPr>
          <w:b/>
        </w:rPr>
      </w:pPr>
      <w:r w:rsidRPr="00855D85">
        <w:rPr>
          <w:b/>
        </w:rPr>
        <w:lastRenderedPageBreak/>
        <w:t>TOPIC: FEATURES OF DRAMA</w:t>
      </w:r>
    </w:p>
    <w:p w:rsidR="00B70331" w:rsidRPr="00855D85" w:rsidRDefault="00B70331" w:rsidP="00855D85">
      <w:pPr>
        <w:pStyle w:val="NormalWeb"/>
        <w:spacing w:before="0" w:beforeAutospacing="0" w:after="0" w:afterAutospacing="0"/>
        <w:rPr>
          <w:b/>
        </w:rPr>
      </w:pPr>
      <w:r w:rsidRPr="00855D85">
        <w:rPr>
          <w:b/>
        </w:rPr>
        <w:t>CONTENT:</w:t>
      </w:r>
    </w:p>
    <w:p w:rsidR="00B70331" w:rsidRPr="00855D85" w:rsidRDefault="00B70331" w:rsidP="00855D85">
      <w:pPr>
        <w:pStyle w:val="NormalWeb"/>
        <w:spacing w:before="0" w:beforeAutospacing="0" w:after="0" w:afterAutospacing="0"/>
      </w:pPr>
      <w:r w:rsidRPr="00855D85">
        <w:t xml:space="preserve">Drama is a genre </w:t>
      </w:r>
      <w:r w:rsidR="00F83C98" w:rsidRPr="00855D85">
        <w:t>of literature</w:t>
      </w:r>
      <w:r w:rsidRPr="00855D85">
        <w:t xml:space="preserve"> which creates or recreates human experiences through acting; it is the representation of human action</w:t>
      </w:r>
    </w:p>
    <w:p w:rsidR="00F83C98" w:rsidRPr="00855D85" w:rsidRDefault="00F83C98" w:rsidP="00855D85">
      <w:pPr>
        <w:pStyle w:val="NormalWeb"/>
        <w:spacing w:before="0" w:beforeAutospacing="0" w:after="0" w:afterAutospacing="0"/>
        <w:rPr>
          <w:b/>
        </w:rPr>
      </w:pPr>
      <w:r w:rsidRPr="00855D85">
        <w:rPr>
          <w:b/>
        </w:rPr>
        <w:t>FEATURES OF DRAMA</w:t>
      </w:r>
    </w:p>
    <w:p w:rsidR="00F83C98" w:rsidRPr="00855D85" w:rsidRDefault="00F83C98" w:rsidP="00855D85">
      <w:pPr>
        <w:pStyle w:val="NormalWeb"/>
        <w:spacing w:before="0" w:beforeAutospacing="0" w:after="0" w:afterAutospacing="0"/>
      </w:pPr>
      <w:r w:rsidRPr="00855D85">
        <w:rPr>
          <w:b/>
        </w:rPr>
        <w:t xml:space="preserve">Dialogue: </w:t>
      </w:r>
      <w:proofErr w:type="gramStart"/>
      <w:r w:rsidRPr="00855D85">
        <w:t>It  refers</w:t>
      </w:r>
      <w:proofErr w:type="gramEnd"/>
      <w:r w:rsidRPr="00855D85">
        <w:t xml:space="preserve"> to the exchange of ideas and opinion in a play between two or more characters.</w:t>
      </w:r>
    </w:p>
    <w:p w:rsidR="00F83C98" w:rsidRPr="00855D85" w:rsidRDefault="00F83C98" w:rsidP="00855D85">
      <w:pPr>
        <w:pStyle w:val="NormalWeb"/>
        <w:spacing w:before="0" w:beforeAutospacing="0" w:after="0" w:afterAutospacing="0"/>
      </w:pPr>
      <w:r w:rsidRPr="00855D85">
        <w:rPr>
          <w:b/>
        </w:rPr>
        <w:t xml:space="preserve">Characterization: </w:t>
      </w:r>
      <w:r w:rsidRPr="00855D85">
        <w:t xml:space="preserve"> It is the process of creating characters and adorning them with certain attributes or vices.</w:t>
      </w:r>
    </w:p>
    <w:p w:rsidR="00F83C98" w:rsidRPr="00855D85" w:rsidRDefault="00F83C98" w:rsidP="00855D85">
      <w:pPr>
        <w:pStyle w:val="NormalWeb"/>
        <w:spacing w:before="0" w:beforeAutospacing="0" w:after="0" w:afterAutospacing="0"/>
      </w:pPr>
      <w:r w:rsidRPr="00855D85">
        <w:rPr>
          <w:b/>
        </w:rPr>
        <w:t xml:space="preserve">Conflict: </w:t>
      </w:r>
      <w:r w:rsidRPr="00855D85">
        <w:t>This term refers to the bone of contention, the point of difference and so the basis of action, between characters in a play.</w:t>
      </w:r>
    </w:p>
    <w:p w:rsidR="00F83C98" w:rsidRPr="00855D85" w:rsidRDefault="00F83C98" w:rsidP="00855D85">
      <w:pPr>
        <w:pStyle w:val="NormalWeb"/>
        <w:spacing w:before="0" w:beforeAutospacing="0" w:after="0" w:afterAutospacing="0"/>
      </w:pPr>
      <w:r w:rsidRPr="00855D85">
        <w:rPr>
          <w:b/>
        </w:rPr>
        <w:t xml:space="preserve">Plot: </w:t>
      </w:r>
      <w:r w:rsidRPr="00855D85">
        <w:t>This is the sequential arrangement of events in a creative work.</w:t>
      </w:r>
    </w:p>
    <w:p w:rsidR="00F83C98" w:rsidRPr="00855D85" w:rsidRDefault="00F83C98" w:rsidP="00855D85">
      <w:pPr>
        <w:pStyle w:val="NormalWeb"/>
        <w:spacing w:before="0" w:beforeAutospacing="0" w:after="0" w:afterAutospacing="0"/>
      </w:pPr>
      <w:r w:rsidRPr="00855D85">
        <w:rPr>
          <w:b/>
        </w:rPr>
        <w:t xml:space="preserve">Cast: </w:t>
      </w:r>
      <w:r w:rsidRPr="00855D85">
        <w:t xml:space="preserve"> It is a list of selected participants for performance with specific roles to play.</w:t>
      </w:r>
    </w:p>
    <w:p w:rsidR="005C6479" w:rsidRDefault="005C6479" w:rsidP="00855D85">
      <w:pPr>
        <w:pStyle w:val="NormalWeb"/>
        <w:tabs>
          <w:tab w:val="left" w:pos="6930"/>
        </w:tabs>
        <w:spacing w:before="0" w:beforeAutospacing="0" w:after="0" w:afterAutospacing="0"/>
        <w:rPr>
          <w:b/>
        </w:rPr>
      </w:pPr>
    </w:p>
    <w:p w:rsidR="00B70331" w:rsidRPr="00855D85" w:rsidRDefault="00B70331" w:rsidP="00855D85">
      <w:pPr>
        <w:pStyle w:val="NormalWeb"/>
        <w:tabs>
          <w:tab w:val="left" w:pos="6930"/>
        </w:tabs>
        <w:spacing w:before="0" w:beforeAutospacing="0" w:after="0" w:afterAutospacing="0"/>
      </w:pPr>
      <w:r w:rsidRPr="00855D85">
        <w:rPr>
          <w:b/>
        </w:rPr>
        <w:t>EVALUATION</w:t>
      </w:r>
      <w:r w:rsidRPr="00855D85">
        <w:t>:  Identify the features of drama in your recommended text</w:t>
      </w:r>
    </w:p>
    <w:p w:rsidR="005C6479" w:rsidRDefault="005C6479" w:rsidP="00855D85">
      <w:pPr>
        <w:pStyle w:val="NormalWeb"/>
        <w:tabs>
          <w:tab w:val="left" w:pos="6930"/>
        </w:tabs>
        <w:spacing w:before="0" w:beforeAutospacing="0" w:after="0" w:afterAutospacing="0"/>
        <w:rPr>
          <w:b/>
        </w:rPr>
      </w:pPr>
    </w:p>
    <w:p w:rsidR="007D5C0F" w:rsidRPr="00855D85" w:rsidRDefault="007D5C0F" w:rsidP="00855D85">
      <w:pPr>
        <w:pStyle w:val="NormalWeb"/>
        <w:tabs>
          <w:tab w:val="left" w:pos="6930"/>
        </w:tabs>
        <w:spacing w:before="0" w:beforeAutospacing="0" w:after="0" w:afterAutospacing="0"/>
        <w:rPr>
          <w:b/>
        </w:rPr>
      </w:pPr>
      <w:r w:rsidRPr="00855D85">
        <w:rPr>
          <w:b/>
        </w:rPr>
        <w:t>TOPIC: THE MOST MEMORABLE DAY OF MY LIFE</w:t>
      </w:r>
    </w:p>
    <w:p w:rsidR="007D5C0F" w:rsidRPr="00855D85" w:rsidRDefault="007D5C0F" w:rsidP="00855D85">
      <w:pPr>
        <w:spacing w:after="0"/>
        <w:rPr>
          <w:rFonts w:ascii="Times New Roman" w:hAnsi="Times New Roman"/>
          <w:b/>
          <w:sz w:val="24"/>
          <w:szCs w:val="24"/>
        </w:rPr>
      </w:pPr>
      <w:r w:rsidRPr="00855D85">
        <w:rPr>
          <w:rFonts w:ascii="Times New Roman" w:hAnsi="Times New Roman"/>
          <w:b/>
          <w:sz w:val="24"/>
          <w:szCs w:val="24"/>
        </w:rPr>
        <w:t xml:space="preserve">CONTENT: </w:t>
      </w:r>
    </w:p>
    <w:p w:rsidR="007D5C0F" w:rsidRPr="00855D85" w:rsidRDefault="007D5C0F" w:rsidP="00855D85">
      <w:pPr>
        <w:spacing w:after="0"/>
        <w:rPr>
          <w:rFonts w:ascii="Times New Roman" w:hAnsi="Times New Roman"/>
          <w:b/>
          <w:sz w:val="24"/>
          <w:szCs w:val="24"/>
        </w:rPr>
      </w:pPr>
      <w:r w:rsidRPr="00855D85">
        <w:rPr>
          <w:rFonts w:ascii="Times New Roman" w:hAnsi="Times New Roman"/>
          <w:b/>
          <w:sz w:val="24"/>
          <w:szCs w:val="24"/>
        </w:rPr>
        <w:t>THE MOST MEMORABLE DAY OF MY LIFE</w:t>
      </w:r>
    </w:p>
    <w:p w:rsidR="007D5C0F" w:rsidRPr="00855D85" w:rsidRDefault="007D5C0F" w:rsidP="00855D85">
      <w:pPr>
        <w:spacing w:after="0"/>
        <w:rPr>
          <w:rFonts w:ascii="Times New Roman" w:eastAsia="SimSun" w:hAnsi="Times New Roman"/>
          <w:kern w:val="1"/>
          <w:sz w:val="24"/>
          <w:szCs w:val="24"/>
        </w:rPr>
      </w:pPr>
      <w:r w:rsidRPr="00855D85">
        <w:rPr>
          <w:rFonts w:ascii="Times New Roman" w:eastAsia="SimSun" w:hAnsi="Times New Roman"/>
          <w:kern w:val="1"/>
          <w:sz w:val="24"/>
          <w:szCs w:val="24"/>
        </w:rPr>
        <w:t xml:space="preserve">Life is a sum of memories, events, moments and experiences. Some memories in life is sweet and some are bitter. Everyone has some memorable day in life. I have also a memorable day in my life. It is a part of my life. Sometimes I go back to my memorable days. It makes me remember the sweet memory in my life. I feel the day very much. I miss the day. </w:t>
      </w:r>
    </w:p>
    <w:p w:rsidR="007D5C0F" w:rsidRPr="00855D85" w:rsidRDefault="007D5C0F" w:rsidP="00855D85">
      <w:pPr>
        <w:spacing w:after="0" w:line="240" w:lineRule="auto"/>
        <w:jc w:val="both"/>
        <w:rPr>
          <w:rFonts w:ascii="Times New Roman" w:eastAsia="SimSun" w:hAnsi="Times New Roman"/>
          <w:kern w:val="1"/>
          <w:sz w:val="24"/>
          <w:szCs w:val="24"/>
        </w:rPr>
      </w:pPr>
    </w:p>
    <w:p w:rsidR="007D5C0F" w:rsidRPr="00855D85" w:rsidRDefault="007D5C0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The memorable day is different from person to person. My memorable day is the day when I went to school for the first time. In a word, my first day at school is the memorable day in my life. There are a lot of sweet memories of the day. I cannot remember the fix date of my first going to the school. But I can clearly remember the memories of the day. When I first went to school, I was six years old. </w:t>
      </w:r>
    </w:p>
    <w:p w:rsidR="007D5C0F" w:rsidRPr="00855D85" w:rsidRDefault="007D5C0F" w:rsidP="00855D85">
      <w:pPr>
        <w:spacing w:after="0" w:line="240" w:lineRule="auto"/>
        <w:jc w:val="both"/>
        <w:rPr>
          <w:rFonts w:ascii="Times New Roman" w:eastAsia="SimSun" w:hAnsi="Times New Roman"/>
          <w:kern w:val="1"/>
          <w:sz w:val="24"/>
          <w:szCs w:val="24"/>
        </w:rPr>
      </w:pPr>
    </w:p>
    <w:p w:rsidR="007D5C0F" w:rsidRPr="00855D85" w:rsidRDefault="007D5C0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My mother proposed me that I needed to admit in the school one day. She said to me that I would go to school to admit the next day. I was excited to hear the amazing news. The news of my going to school was thrilling to me because for many days I was thinking about my new school, teachers and classmates. I excited because my dream is going to true. Truly speaking, I could not sleep well even a single moment at night because the next morning will be my first day of school life. My mother woke me early in the morning. She washed me very well, combed my hair and dressed in new clothes. Then I had breakfast and started for the school with her. The school was not very far from our home. Therefore, we walk there on foot. It took us half hour to reach the school. When I stepped inside the school </w:t>
      </w:r>
      <w:proofErr w:type="gramStart"/>
      <w:r w:rsidRPr="00855D85">
        <w:rPr>
          <w:rFonts w:ascii="Times New Roman" w:eastAsia="SimSun" w:hAnsi="Times New Roman"/>
          <w:kern w:val="1"/>
          <w:sz w:val="24"/>
          <w:szCs w:val="24"/>
        </w:rPr>
        <w:t>compound</w:t>
      </w:r>
      <w:proofErr w:type="gramEnd"/>
      <w:r w:rsidRPr="00855D85">
        <w:rPr>
          <w:rFonts w:ascii="Times New Roman" w:eastAsia="SimSun" w:hAnsi="Times New Roman"/>
          <w:kern w:val="1"/>
          <w:sz w:val="24"/>
          <w:szCs w:val="24"/>
        </w:rPr>
        <w:t xml:space="preserve"> I was amazed to see the many children. They running here and there, playing; talking to each other, gesturing etc. Some boys and girls were my same age. I felt happy finding some same age children. </w:t>
      </w:r>
    </w:p>
    <w:p w:rsidR="007D5C0F" w:rsidRPr="00855D85" w:rsidRDefault="007D5C0F" w:rsidP="00855D85">
      <w:pPr>
        <w:spacing w:after="0" w:line="240" w:lineRule="auto"/>
        <w:jc w:val="both"/>
        <w:rPr>
          <w:rFonts w:ascii="Times New Roman" w:eastAsia="SimSun" w:hAnsi="Times New Roman"/>
          <w:kern w:val="1"/>
          <w:sz w:val="24"/>
          <w:szCs w:val="24"/>
        </w:rPr>
      </w:pPr>
    </w:p>
    <w:p w:rsidR="007D5C0F" w:rsidRPr="00855D85" w:rsidRDefault="007D5C0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I went to the school with my mother. It was really a thrilling experience for me. I was very excited to discover the new something. I was eagerly waiting for the day when I was gone to admit the school. At last, the expected days came to the door. It added a new dimension in my life. However, at first, I was taken to the Headmasters room. The headmaster was very friendly and gentle man. I liked him very much. His smiling face amused me very much. He asked me some question and I answered the entire questions correctly. He was pleased to me. Then he </w:t>
      </w:r>
      <w:r w:rsidRPr="00855D85">
        <w:rPr>
          <w:rFonts w:ascii="Times New Roman" w:eastAsia="SimSun" w:hAnsi="Times New Roman"/>
          <w:kern w:val="1"/>
          <w:sz w:val="24"/>
          <w:szCs w:val="24"/>
        </w:rPr>
        <w:lastRenderedPageBreak/>
        <w:t xml:space="preserve">called a teacher to take to me in class. I entered the class first. For the first time I saw my classroom, classmates and teachers. I became familiar with my classmates and teachers. They receive me cordially. </w:t>
      </w:r>
    </w:p>
    <w:p w:rsidR="007D5C0F" w:rsidRPr="00855D85" w:rsidRDefault="007D5C0F" w:rsidP="00855D85">
      <w:pPr>
        <w:spacing w:after="0" w:line="240" w:lineRule="auto"/>
        <w:jc w:val="both"/>
        <w:rPr>
          <w:rFonts w:ascii="Times New Roman" w:eastAsia="SimSun" w:hAnsi="Times New Roman"/>
          <w:kern w:val="1"/>
          <w:sz w:val="24"/>
          <w:szCs w:val="24"/>
        </w:rPr>
      </w:pPr>
    </w:p>
    <w:p w:rsidR="007D5C0F" w:rsidRPr="00855D85" w:rsidRDefault="007D5C0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In the end, the going to my first day at school is my most memorable days in my life. It is a sum of sweets memory. It will be ever fresh in my mind. It is a part of my life. I never forget the day.</w:t>
      </w:r>
    </w:p>
    <w:p w:rsidR="007D5C0F" w:rsidRPr="00855D85" w:rsidRDefault="007D5C0F" w:rsidP="00855D85">
      <w:pPr>
        <w:spacing w:after="0" w:line="240" w:lineRule="auto"/>
        <w:jc w:val="both"/>
        <w:rPr>
          <w:rFonts w:ascii="Times New Roman" w:eastAsia="SimSun" w:hAnsi="Times New Roman"/>
          <w:kern w:val="1"/>
          <w:sz w:val="24"/>
          <w:szCs w:val="24"/>
        </w:rPr>
      </w:pPr>
    </w:p>
    <w:p w:rsidR="007D5C0F" w:rsidRPr="00855D85" w:rsidRDefault="007D5C0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 EVALUATION: </w:t>
      </w:r>
      <w:r w:rsidRPr="00855D85">
        <w:rPr>
          <w:rFonts w:ascii="Times New Roman" w:eastAsia="SimSun" w:hAnsi="Times New Roman"/>
          <w:kern w:val="1"/>
          <w:sz w:val="24"/>
          <w:szCs w:val="24"/>
        </w:rPr>
        <w:t>Study the passage thoroughly and use your dictionary for unfamiliar words</w:t>
      </w:r>
    </w:p>
    <w:p w:rsidR="007D5C0F" w:rsidRPr="00855D85" w:rsidRDefault="007D5C0F" w:rsidP="00855D85">
      <w:pPr>
        <w:spacing w:after="0" w:line="240" w:lineRule="auto"/>
        <w:jc w:val="both"/>
        <w:rPr>
          <w:rFonts w:ascii="Times New Roman" w:eastAsia="SimSun" w:hAnsi="Times New Roman"/>
          <w:kern w:val="1"/>
          <w:sz w:val="24"/>
          <w:szCs w:val="24"/>
        </w:rPr>
      </w:pPr>
    </w:p>
    <w:p w:rsidR="00C913C0" w:rsidRPr="00855D85" w:rsidRDefault="00C913C0" w:rsidP="00855D85">
      <w:pPr>
        <w:pStyle w:val="NormalWeb"/>
        <w:tabs>
          <w:tab w:val="left" w:pos="6930"/>
        </w:tabs>
        <w:spacing w:before="0" w:beforeAutospacing="0" w:after="0" w:afterAutospacing="0"/>
        <w:rPr>
          <w:b/>
        </w:rPr>
      </w:pPr>
      <w:r w:rsidRPr="00855D85">
        <w:rPr>
          <w:b/>
        </w:rPr>
        <w:t>GENERAL EVALUATION:</w:t>
      </w:r>
    </w:p>
    <w:p w:rsidR="00C913C0" w:rsidRPr="00855D85" w:rsidRDefault="00C913C0" w:rsidP="00855D85">
      <w:pPr>
        <w:pStyle w:val="NormalWeb"/>
        <w:numPr>
          <w:ilvl w:val="0"/>
          <w:numId w:val="22"/>
        </w:numPr>
        <w:tabs>
          <w:tab w:val="left" w:pos="6930"/>
        </w:tabs>
        <w:spacing w:before="0" w:beforeAutospacing="0" w:after="0" w:afterAutospacing="0"/>
        <w:rPr>
          <w:b/>
        </w:rPr>
      </w:pPr>
      <w:r w:rsidRPr="00855D85">
        <w:t>Write on the following features of drama: theme, costumes, audience, stage and playwright</w:t>
      </w:r>
    </w:p>
    <w:p w:rsidR="00C913C0" w:rsidRPr="00855D85" w:rsidRDefault="00C913C0" w:rsidP="00855D85">
      <w:pPr>
        <w:pStyle w:val="NormalWeb"/>
        <w:numPr>
          <w:ilvl w:val="0"/>
          <w:numId w:val="22"/>
        </w:numPr>
        <w:tabs>
          <w:tab w:val="left" w:pos="6930"/>
        </w:tabs>
        <w:spacing w:before="0" w:beforeAutospacing="0" w:after="0" w:afterAutospacing="0"/>
        <w:rPr>
          <w:b/>
        </w:rPr>
      </w:pPr>
      <w:r w:rsidRPr="00855D85">
        <w:t>Summarize the cooking process of moimoi.</w:t>
      </w:r>
    </w:p>
    <w:p w:rsidR="00C913C0" w:rsidRPr="00855D85" w:rsidRDefault="00C913C0" w:rsidP="00855D85">
      <w:pPr>
        <w:pStyle w:val="NormalWeb"/>
        <w:numPr>
          <w:ilvl w:val="0"/>
          <w:numId w:val="22"/>
        </w:numPr>
        <w:tabs>
          <w:tab w:val="left" w:pos="6930"/>
        </w:tabs>
        <w:spacing w:before="0" w:beforeAutospacing="0" w:after="0" w:afterAutospacing="0"/>
        <w:rPr>
          <w:b/>
        </w:rPr>
      </w:pPr>
      <w:r w:rsidRPr="00855D85">
        <w:t xml:space="preserve">Change the following to past tense: fly, pick, cost, fling and cling.  </w:t>
      </w:r>
    </w:p>
    <w:p w:rsidR="005C6479" w:rsidRDefault="005C6479" w:rsidP="00855D85">
      <w:pPr>
        <w:pStyle w:val="NormalWeb"/>
        <w:tabs>
          <w:tab w:val="left" w:pos="6930"/>
        </w:tabs>
        <w:spacing w:before="0" w:beforeAutospacing="0" w:after="0" w:afterAutospacing="0"/>
        <w:rPr>
          <w:b/>
        </w:rPr>
      </w:pPr>
    </w:p>
    <w:p w:rsidR="00C913C0" w:rsidRPr="00855D85" w:rsidRDefault="00C913C0" w:rsidP="00855D85">
      <w:pPr>
        <w:pStyle w:val="NormalWeb"/>
        <w:tabs>
          <w:tab w:val="left" w:pos="6930"/>
        </w:tabs>
        <w:spacing w:before="0" w:beforeAutospacing="0" w:after="0" w:afterAutospacing="0"/>
        <w:rPr>
          <w:b/>
        </w:rPr>
      </w:pPr>
      <w:r w:rsidRPr="00855D85">
        <w:rPr>
          <w:b/>
        </w:rPr>
        <w:t>WEEKEND ASSIGNMENT:</w:t>
      </w:r>
    </w:p>
    <w:p w:rsidR="00C913C0" w:rsidRPr="00855D85" w:rsidRDefault="00C913C0" w:rsidP="00855D85">
      <w:pPr>
        <w:pStyle w:val="NormalWeb"/>
        <w:numPr>
          <w:ilvl w:val="0"/>
          <w:numId w:val="20"/>
        </w:numPr>
        <w:tabs>
          <w:tab w:val="left" w:pos="6930"/>
        </w:tabs>
        <w:spacing w:before="0" w:beforeAutospacing="0" w:after="0" w:afterAutospacing="0"/>
        <w:rPr>
          <w:b/>
        </w:rPr>
      </w:pPr>
      <w:r w:rsidRPr="00855D85">
        <w:t xml:space="preserve">Write a composition on the title </w:t>
      </w:r>
      <w:proofErr w:type="gramStart"/>
      <w:r w:rsidRPr="00855D85">
        <w:t>“ The</w:t>
      </w:r>
      <w:proofErr w:type="gramEnd"/>
      <w:r w:rsidRPr="00855D85">
        <w:t xml:space="preserve"> Most </w:t>
      </w:r>
      <w:proofErr w:type="spellStart"/>
      <w:r w:rsidRPr="00855D85">
        <w:t>MemorableDay</w:t>
      </w:r>
      <w:proofErr w:type="spellEnd"/>
      <w:r w:rsidRPr="00855D85">
        <w:t xml:space="preserve"> of My Life</w:t>
      </w:r>
    </w:p>
    <w:p w:rsidR="00C913C0" w:rsidRPr="00855D85" w:rsidRDefault="00C913C0" w:rsidP="00855D85">
      <w:pPr>
        <w:pStyle w:val="NormalWeb"/>
        <w:numPr>
          <w:ilvl w:val="0"/>
          <w:numId w:val="20"/>
        </w:numPr>
        <w:tabs>
          <w:tab w:val="left" w:pos="6930"/>
        </w:tabs>
        <w:spacing w:before="0" w:beforeAutospacing="0" w:after="0" w:afterAutospacing="0"/>
        <w:rPr>
          <w:b/>
        </w:rPr>
      </w:pPr>
      <w:r w:rsidRPr="00855D85">
        <w:t xml:space="preserve"> Fill in the blank spaces with the correct form of the verb</w:t>
      </w:r>
    </w:p>
    <w:p w:rsidR="00C913C0" w:rsidRPr="00855D85" w:rsidRDefault="00C913C0" w:rsidP="00855D85">
      <w:pPr>
        <w:pStyle w:val="NormalWeb"/>
        <w:numPr>
          <w:ilvl w:val="0"/>
          <w:numId w:val="21"/>
        </w:numPr>
        <w:tabs>
          <w:tab w:val="left" w:pos="6930"/>
        </w:tabs>
        <w:spacing w:before="0" w:beforeAutospacing="0" w:after="0" w:afterAutospacing="0"/>
        <w:rPr>
          <w:b/>
        </w:rPr>
      </w:pPr>
      <w:r w:rsidRPr="00855D85">
        <w:t>Nneka has ____ with Emeka to Aba (go)</w:t>
      </w:r>
    </w:p>
    <w:p w:rsidR="00C913C0" w:rsidRPr="00855D85" w:rsidRDefault="00C913C0" w:rsidP="00855D85">
      <w:pPr>
        <w:pStyle w:val="NormalWeb"/>
        <w:numPr>
          <w:ilvl w:val="0"/>
          <w:numId w:val="21"/>
        </w:numPr>
        <w:tabs>
          <w:tab w:val="left" w:pos="6930"/>
        </w:tabs>
        <w:spacing w:before="0" w:beforeAutospacing="0" w:after="0" w:afterAutospacing="0"/>
        <w:rPr>
          <w:b/>
        </w:rPr>
      </w:pPr>
      <w:r w:rsidRPr="00855D85">
        <w:t>The child had ___ the entire bottle before I came in (drink)</w:t>
      </w:r>
    </w:p>
    <w:p w:rsidR="00C913C0" w:rsidRPr="00855D85" w:rsidRDefault="00C913C0" w:rsidP="00855D85">
      <w:pPr>
        <w:pStyle w:val="NormalWeb"/>
        <w:numPr>
          <w:ilvl w:val="0"/>
          <w:numId w:val="21"/>
        </w:numPr>
        <w:tabs>
          <w:tab w:val="left" w:pos="6930"/>
        </w:tabs>
        <w:spacing w:before="0" w:beforeAutospacing="0" w:after="0" w:afterAutospacing="0"/>
        <w:rPr>
          <w:b/>
        </w:rPr>
      </w:pPr>
      <w:r w:rsidRPr="00855D85">
        <w:t xml:space="preserve">After I told Kola of </w:t>
      </w:r>
      <w:proofErr w:type="gramStart"/>
      <w:r w:rsidRPr="00855D85">
        <w:t>the  accident</w:t>
      </w:r>
      <w:proofErr w:type="gramEnd"/>
      <w:r w:rsidRPr="00855D85">
        <w:t>, he __ to cry (begin)</w:t>
      </w:r>
    </w:p>
    <w:p w:rsidR="00C913C0" w:rsidRPr="00855D85" w:rsidRDefault="00C913C0" w:rsidP="00855D85">
      <w:pPr>
        <w:pStyle w:val="NormalWeb"/>
        <w:numPr>
          <w:ilvl w:val="0"/>
          <w:numId w:val="21"/>
        </w:numPr>
        <w:tabs>
          <w:tab w:val="left" w:pos="6930"/>
        </w:tabs>
        <w:spacing w:before="0" w:beforeAutospacing="0" w:after="0" w:afterAutospacing="0"/>
        <w:rPr>
          <w:b/>
        </w:rPr>
      </w:pPr>
      <w:r w:rsidRPr="00855D85">
        <w:t>When prices ____ customers feel happy. (fall)</w:t>
      </w:r>
    </w:p>
    <w:p w:rsidR="00C913C0" w:rsidRPr="00855D85" w:rsidRDefault="00C913C0" w:rsidP="00855D85">
      <w:pPr>
        <w:pStyle w:val="NormalWeb"/>
        <w:numPr>
          <w:ilvl w:val="0"/>
          <w:numId w:val="21"/>
        </w:numPr>
        <w:tabs>
          <w:tab w:val="left" w:pos="6930"/>
        </w:tabs>
        <w:spacing w:before="0" w:beforeAutospacing="0" w:after="0" w:afterAutospacing="0"/>
        <w:rPr>
          <w:b/>
        </w:rPr>
      </w:pPr>
      <w:r w:rsidRPr="00855D85">
        <w:t xml:space="preserve">The wind has _____ away my shirt </w:t>
      </w:r>
      <w:r w:rsidRPr="00855D85">
        <w:rPr>
          <w:b/>
        </w:rPr>
        <w:t>(</w:t>
      </w:r>
      <w:r w:rsidRPr="00855D85">
        <w:t>blow).</w:t>
      </w:r>
    </w:p>
    <w:p w:rsidR="00AB0CCD" w:rsidRPr="00855D85" w:rsidRDefault="00C913C0" w:rsidP="00855D85">
      <w:pPr>
        <w:pStyle w:val="NormalWeb"/>
        <w:numPr>
          <w:ilvl w:val="0"/>
          <w:numId w:val="20"/>
        </w:numPr>
        <w:tabs>
          <w:tab w:val="left" w:pos="6930"/>
        </w:tabs>
        <w:spacing w:before="0" w:beforeAutospacing="0" w:after="0" w:afterAutospacing="0"/>
        <w:rPr>
          <w:b/>
        </w:rPr>
      </w:pPr>
      <w:r w:rsidRPr="00855D85">
        <w:t>Effect</w:t>
      </w:r>
      <w:r w:rsidR="001A3084" w:rsidRPr="00855D85">
        <w:t>ive English. Page 67. Exercise</w:t>
      </w:r>
    </w:p>
    <w:p w:rsidR="00CE250C" w:rsidRPr="00855D85" w:rsidRDefault="00CE250C" w:rsidP="00855D85">
      <w:pPr>
        <w:pStyle w:val="NormalWeb"/>
        <w:tabs>
          <w:tab w:val="left" w:pos="6930"/>
        </w:tabs>
        <w:spacing w:before="0" w:beforeAutospacing="0" w:after="0" w:afterAutospacing="0"/>
        <w:rPr>
          <w:b/>
        </w:rPr>
      </w:pPr>
    </w:p>
    <w:p w:rsidR="00CE250C" w:rsidRPr="00855D85" w:rsidRDefault="00CE250C" w:rsidP="00855D85">
      <w:pPr>
        <w:pStyle w:val="NormalWeb"/>
        <w:tabs>
          <w:tab w:val="left" w:pos="6930"/>
        </w:tabs>
        <w:spacing w:before="0" w:beforeAutospacing="0" w:after="0" w:afterAutospacing="0"/>
        <w:rPr>
          <w:b/>
        </w:rPr>
      </w:pPr>
    </w:p>
    <w:p w:rsidR="00C913C0" w:rsidRPr="00855D85" w:rsidRDefault="00C913C0" w:rsidP="005C6479">
      <w:pPr>
        <w:pStyle w:val="NormalWeb"/>
        <w:tabs>
          <w:tab w:val="left" w:pos="6930"/>
        </w:tabs>
        <w:spacing w:before="0" w:beforeAutospacing="0" w:after="0" w:afterAutospacing="0"/>
        <w:rPr>
          <w:b/>
        </w:rPr>
      </w:pPr>
      <w:r w:rsidRPr="00855D85">
        <w:rPr>
          <w:b/>
        </w:rPr>
        <w:t>WEEK SIX</w:t>
      </w:r>
    </w:p>
    <w:p w:rsidR="004805C9" w:rsidRPr="00855D85" w:rsidRDefault="005E5B1D" w:rsidP="00855D85">
      <w:pPr>
        <w:pStyle w:val="NormalWeb"/>
        <w:tabs>
          <w:tab w:val="left" w:pos="6930"/>
        </w:tabs>
        <w:spacing w:before="0" w:beforeAutospacing="0" w:after="0" w:afterAutospacing="0"/>
        <w:rPr>
          <w:b/>
        </w:rPr>
      </w:pPr>
      <w:r w:rsidRPr="00855D85">
        <w:rPr>
          <w:b/>
        </w:rPr>
        <w:t>TOPIC</w:t>
      </w:r>
      <w:r w:rsidRPr="00855D85">
        <w:t>: Making Sentences with the Various Forms of Tenses</w:t>
      </w:r>
    </w:p>
    <w:p w:rsidR="00C4609E" w:rsidRPr="00855D85" w:rsidRDefault="005E5B1D" w:rsidP="00855D85">
      <w:pPr>
        <w:pStyle w:val="NormalWeb"/>
        <w:spacing w:before="0" w:beforeAutospacing="0" w:after="0" w:afterAutospacing="0"/>
        <w:jc w:val="both"/>
        <w:rPr>
          <w:b/>
        </w:rPr>
      </w:pPr>
      <w:r w:rsidRPr="00855D85">
        <w:rPr>
          <w:b/>
        </w:rPr>
        <w:t>CONTENT:</w:t>
      </w:r>
    </w:p>
    <w:p w:rsidR="005E5B1D" w:rsidRPr="00855D85" w:rsidRDefault="005E5B1D" w:rsidP="00855D85">
      <w:pPr>
        <w:pStyle w:val="NormalWeb"/>
        <w:spacing w:before="0" w:beforeAutospacing="0" w:after="0" w:afterAutospacing="0"/>
        <w:jc w:val="both"/>
        <w:rPr>
          <w:b/>
        </w:rPr>
      </w:pPr>
      <w:r w:rsidRPr="00855D85">
        <w:rPr>
          <w:b/>
        </w:rPr>
        <w:t xml:space="preserve">Sentence 1: </w:t>
      </w:r>
    </w:p>
    <w:p w:rsidR="005E5B1D" w:rsidRPr="00855D85" w:rsidRDefault="005E5B1D" w:rsidP="00855D85">
      <w:pPr>
        <w:pStyle w:val="NormalWeb"/>
        <w:spacing w:before="0" w:beforeAutospacing="0" w:after="0" w:afterAutospacing="0"/>
        <w:jc w:val="both"/>
        <w:rPr>
          <w:b/>
        </w:rPr>
      </w:pPr>
      <w:r w:rsidRPr="00855D85">
        <w:t xml:space="preserve"> It rains.  </w:t>
      </w:r>
      <w:r w:rsidRPr="00855D85">
        <w:rPr>
          <w:b/>
        </w:rPr>
        <w:t>Present tense</w:t>
      </w:r>
    </w:p>
    <w:p w:rsidR="005E5B1D" w:rsidRPr="00855D85" w:rsidRDefault="005E5B1D" w:rsidP="00855D85">
      <w:pPr>
        <w:pStyle w:val="NormalWeb"/>
        <w:spacing w:before="0" w:beforeAutospacing="0" w:after="0" w:afterAutospacing="0"/>
        <w:jc w:val="both"/>
        <w:rPr>
          <w:b/>
        </w:rPr>
      </w:pPr>
      <w:r w:rsidRPr="00855D85">
        <w:t xml:space="preserve">It is raining </w:t>
      </w:r>
      <w:r w:rsidRPr="00855D85">
        <w:rPr>
          <w:b/>
        </w:rPr>
        <w:t>Present continuous tense</w:t>
      </w:r>
    </w:p>
    <w:p w:rsidR="005E5B1D" w:rsidRPr="00855D85" w:rsidRDefault="005E5B1D" w:rsidP="00855D85">
      <w:pPr>
        <w:pStyle w:val="NormalWeb"/>
        <w:spacing w:before="0" w:beforeAutospacing="0" w:after="0" w:afterAutospacing="0"/>
        <w:jc w:val="both"/>
        <w:rPr>
          <w:b/>
        </w:rPr>
      </w:pPr>
      <w:proofErr w:type="gramStart"/>
      <w:r w:rsidRPr="00855D85">
        <w:t>It  has</w:t>
      </w:r>
      <w:proofErr w:type="gramEnd"/>
      <w:r w:rsidRPr="00855D85">
        <w:t xml:space="preserve"> been raining since yesterday. </w:t>
      </w:r>
      <w:r w:rsidRPr="00855D85">
        <w:rPr>
          <w:b/>
        </w:rPr>
        <w:t xml:space="preserve">Present perfect continuous tense </w:t>
      </w:r>
    </w:p>
    <w:p w:rsidR="005E5B1D" w:rsidRPr="00855D85" w:rsidRDefault="005E5B1D" w:rsidP="00855D85">
      <w:pPr>
        <w:pStyle w:val="NormalWeb"/>
        <w:spacing w:before="0" w:beforeAutospacing="0" w:after="0" w:afterAutospacing="0"/>
        <w:jc w:val="both"/>
        <w:rPr>
          <w:b/>
        </w:rPr>
      </w:pPr>
      <w:r w:rsidRPr="00855D85">
        <w:t xml:space="preserve">It rained.   </w:t>
      </w:r>
      <w:r w:rsidRPr="00855D85">
        <w:rPr>
          <w:b/>
        </w:rPr>
        <w:t>Past tense</w:t>
      </w:r>
    </w:p>
    <w:p w:rsidR="005E5B1D" w:rsidRPr="00855D85" w:rsidRDefault="005E5B1D" w:rsidP="00855D85">
      <w:pPr>
        <w:pStyle w:val="NormalWeb"/>
        <w:spacing w:before="0" w:beforeAutospacing="0" w:after="0" w:afterAutospacing="0"/>
        <w:jc w:val="both"/>
        <w:rPr>
          <w:b/>
        </w:rPr>
      </w:pPr>
      <w:r w:rsidRPr="00855D85">
        <w:t xml:space="preserve">It has been raining since yesterday. </w:t>
      </w:r>
      <w:r w:rsidRPr="00855D85">
        <w:rPr>
          <w:b/>
        </w:rPr>
        <w:t>Past continuous tense</w:t>
      </w:r>
    </w:p>
    <w:p w:rsidR="005E5B1D" w:rsidRPr="00855D85" w:rsidRDefault="005E5B1D" w:rsidP="00855D85">
      <w:pPr>
        <w:pStyle w:val="NormalWeb"/>
        <w:spacing w:before="0" w:beforeAutospacing="0" w:after="0" w:afterAutospacing="0"/>
        <w:jc w:val="both"/>
        <w:rPr>
          <w:b/>
        </w:rPr>
      </w:pPr>
      <w:r w:rsidRPr="00855D85">
        <w:t xml:space="preserve">It had been raining for a while now. </w:t>
      </w:r>
      <w:r w:rsidRPr="00855D85">
        <w:rPr>
          <w:b/>
        </w:rPr>
        <w:t>Past perfect continuous tense</w:t>
      </w:r>
    </w:p>
    <w:p w:rsidR="005E5B1D" w:rsidRPr="00855D85" w:rsidRDefault="005E5B1D" w:rsidP="00855D85">
      <w:pPr>
        <w:pStyle w:val="NormalWeb"/>
        <w:spacing w:before="0" w:beforeAutospacing="0" w:after="0" w:afterAutospacing="0"/>
        <w:jc w:val="both"/>
      </w:pPr>
      <w:r w:rsidRPr="00855D85">
        <w:rPr>
          <w:b/>
        </w:rPr>
        <w:t>Sentence 2:</w:t>
      </w:r>
    </w:p>
    <w:p w:rsidR="005E5B1D" w:rsidRPr="00855D85" w:rsidRDefault="005E5B1D" w:rsidP="00855D85">
      <w:pPr>
        <w:pStyle w:val="NormalWeb"/>
        <w:spacing w:before="0" w:beforeAutospacing="0" w:after="0" w:afterAutospacing="0"/>
        <w:jc w:val="both"/>
        <w:rPr>
          <w:b/>
        </w:rPr>
      </w:pPr>
      <w:r w:rsidRPr="00855D85">
        <w:t xml:space="preserve">My class teacher is writes. </w:t>
      </w:r>
      <w:r w:rsidRPr="00855D85">
        <w:rPr>
          <w:b/>
        </w:rPr>
        <w:t>Present tense</w:t>
      </w:r>
    </w:p>
    <w:p w:rsidR="005E5B1D" w:rsidRPr="00855D85" w:rsidRDefault="005E5B1D" w:rsidP="00855D85">
      <w:pPr>
        <w:pStyle w:val="NormalWeb"/>
        <w:spacing w:before="0" w:beforeAutospacing="0" w:after="0" w:afterAutospacing="0"/>
        <w:jc w:val="both"/>
        <w:rPr>
          <w:b/>
        </w:rPr>
      </w:pPr>
      <w:r w:rsidRPr="00855D85">
        <w:t xml:space="preserve">My class teacher </w:t>
      </w:r>
      <w:proofErr w:type="gramStart"/>
      <w:r w:rsidRPr="00855D85">
        <w:t>is  writing</w:t>
      </w:r>
      <w:proofErr w:type="gramEnd"/>
      <w:r w:rsidRPr="00855D85">
        <w:t xml:space="preserve">. </w:t>
      </w:r>
      <w:r w:rsidRPr="00855D85">
        <w:rPr>
          <w:b/>
        </w:rPr>
        <w:t>Present continuous tense</w:t>
      </w:r>
    </w:p>
    <w:p w:rsidR="005E5B1D" w:rsidRPr="00855D85" w:rsidRDefault="005E5B1D" w:rsidP="00855D85">
      <w:pPr>
        <w:pStyle w:val="NormalWeb"/>
        <w:spacing w:before="0" w:beforeAutospacing="0" w:after="0" w:afterAutospacing="0"/>
        <w:jc w:val="both"/>
        <w:rPr>
          <w:b/>
        </w:rPr>
      </w:pPr>
      <w:r w:rsidRPr="00855D85">
        <w:t xml:space="preserve">My class teacher has been writing. </w:t>
      </w:r>
      <w:r w:rsidRPr="00855D85">
        <w:rPr>
          <w:b/>
        </w:rPr>
        <w:t xml:space="preserve">Present perfect continuous tense </w:t>
      </w:r>
    </w:p>
    <w:p w:rsidR="005E5B1D" w:rsidRPr="00855D85" w:rsidRDefault="005E5B1D" w:rsidP="00855D85">
      <w:pPr>
        <w:pStyle w:val="NormalWeb"/>
        <w:spacing w:before="0" w:beforeAutospacing="0" w:after="0" w:afterAutospacing="0"/>
        <w:jc w:val="both"/>
        <w:rPr>
          <w:b/>
        </w:rPr>
      </w:pPr>
      <w:r w:rsidRPr="00855D85">
        <w:t xml:space="preserve">My class teacher wrote </w:t>
      </w:r>
      <w:proofErr w:type="gramStart"/>
      <w:r w:rsidRPr="00855D85">
        <w:t>( a</w:t>
      </w:r>
      <w:proofErr w:type="gramEnd"/>
      <w:r w:rsidRPr="00855D85">
        <w:t xml:space="preserve"> note).</w:t>
      </w:r>
      <w:r w:rsidRPr="00855D85">
        <w:rPr>
          <w:b/>
        </w:rPr>
        <w:t xml:space="preserve"> Past continuous tense</w:t>
      </w:r>
    </w:p>
    <w:p w:rsidR="005E5B1D" w:rsidRPr="00855D85" w:rsidRDefault="005E5B1D" w:rsidP="00855D85">
      <w:pPr>
        <w:pStyle w:val="NormalWeb"/>
        <w:spacing w:before="0" w:beforeAutospacing="0" w:after="0" w:afterAutospacing="0"/>
        <w:jc w:val="both"/>
        <w:rPr>
          <w:b/>
        </w:rPr>
      </w:pPr>
      <w:r w:rsidRPr="00855D85">
        <w:t xml:space="preserve">My class teacher </w:t>
      </w:r>
      <w:proofErr w:type="gramStart"/>
      <w:r w:rsidRPr="00855D85">
        <w:t xml:space="preserve">had  </w:t>
      </w:r>
      <w:proofErr w:type="spellStart"/>
      <w:r w:rsidRPr="00855D85">
        <w:t>beenwriting</w:t>
      </w:r>
      <w:proofErr w:type="gramEnd"/>
      <w:r w:rsidRPr="00855D85">
        <w:t>.</w:t>
      </w:r>
      <w:r w:rsidRPr="00855D85">
        <w:rPr>
          <w:b/>
        </w:rPr>
        <w:t>Past</w:t>
      </w:r>
      <w:proofErr w:type="spellEnd"/>
      <w:r w:rsidRPr="00855D85">
        <w:rPr>
          <w:b/>
        </w:rPr>
        <w:t xml:space="preserve"> perfect continuous tense</w:t>
      </w:r>
    </w:p>
    <w:p w:rsidR="005C6479" w:rsidRDefault="005C6479" w:rsidP="00855D85">
      <w:pPr>
        <w:pStyle w:val="NormalWeb"/>
        <w:spacing w:before="0" w:beforeAutospacing="0" w:after="0" w:afterAutospacing="0"/>
        <w:jc w:val="both"/>
        <w:rPr>
          <w:b/>
        </w:rPr>
      </w:pPr>
    </w:p>
    <w:p w:rsidR="003A7DA0" w:rsidRPr="00855D85" w:rsidRDefault="003A7DA0" w:rsidP="00855D85">
      <w:pPr>
        <w:pStyle w:val="NormalWeb"/>
        <w:spacing w:before="0" w:beforeAutospacing="0" w:after="0" w:afterAutospacing="0"/>
        <w:jc w:val="both"/>
      </w:pPr>
      <w:r w:rsidRPr="00855D85">
        <w:rPr>
          <w:b/>
        </w:rPr>
        <w:t xml:space="preserve">Evaluation:  Write five sentences in the following </w:t>
      </w:r>
      <w:proofErr w:type="spellStart"/>
      <w:proofErr w:type="gramStart"/>
      <w:r w:rsidRPr="00855D85">
        <w:rPr>
          <w:b/>
        </w:rPr>
        <w:t>tenses:</w:t>
      </w:r>
      <w:r w:rsidRPr="00855D85">
        <w:t>Present</w:t>
      </w:r>
      <w:proofErr w:type="spellEnd"/>
      <w:proofErr w:type="gramEnd"/>
      <w:r w:rsidRPr="00855D85">
        <w:t xml:space="preserve"> tense</w:t>
      </w:r>
    </w:p>
    <w:p w:rsidR="003A7DA0" w:rsidRPr="00855D85" w:rsidRDefault="003A7DA0" w:rsidP="00855D85">
      <w:pPr>
        <w:pStyle w:val="NormalWeb"/>
        <w:numPr>
          <w:ilvl w:val="0"/>
          <w:numId w:val="27"/>
        </w:numPr>
        <w:spacing w:before="0" w:beforeAutospacing="0" w:after="0" w:afterAutospacing="0"/>
        <w:jc w:val="both"/>
      </w:pPr>
      <w:r w:rsidRPr="00855D85">
        <w:t>Present continuous tense</w:t>
      </w:r>
    </w:p>
    <w:p w:rsidR="003A7DA0" w:rsidRPr="00855D85" w:rsidRDefault="003A7DA0" w:rsidP="00855D85">
      <w:pPr>
        <w:pStyle w:val="NormalWeb"/>
        <w:numPr>
          <w:ilvl w:val="0"/>
          <w:numId w:val="27"/>
        </w:numPr>
        <w:spacing w:before="0" w:beforeAutospacing="0" w:after="0" w:afterAutospacing="0"/>
        <w:jc w:val="both"/>
      </w:pPr>
      <w:r w:rsidRPr="00855D85">
        <w:t>Present perfect continuous tense</w:t>
      </w:r>
    </w:p>
    <w:p w:rsidR="003A7DA0" w:rsidRPr="00855D85" w:rsidRDefault="003A7DA0" w:rsidP="00855D85">
      <w:pPr>
        <w:pStyle w:val="NormalWeb"/>
        <w:numPr>
          <w:ilvl w:val="0"/>
          <w:numId w:val="27"/>
        </w:numPr>
        <w:spacing w:before="0" w:beforeAutospacing="0" w:after="0" w:afterAutospacing="0"/>
        <w:jc w:val="both"/>
      </w:pPr>
      <w:r w:rsidRPr="00855D85">
        <w:t>Past tense</w:t>
      </w:r>
    </w:p>
    <w:p w:rsidR="003A7DA0" w:rsidRPr="00855D85" w:rsidRDefault="003A7DA0" w:rsidP="00855D85">
      <w:pPr>
        <w:pStyle w:val="NormalWeb"/>
        <w:numPr>
          <w:ilvl w:val="0"/>
          <w:numId w:val="27"/>
        </w:numPr>
        <w:spacing w:before="0" w:beforeAutospacing="0" w:after="0" w:afterAutospacing="0"/>
        <w:jc w:val="both"/>
      </w:pPr>
      <w:r w:rsidRPr="00855D85">
        <w:t>Past continuous tense</w:t>
      </w:r>
    </w:p>
    <w:p w:rsidR="00A03B00" w:rsidRPr="00855D85" w:rsidRDefault="003A7DA0" w:rsidP="00855D85">
      <w:pPr>
        <w:pStyle w:val="NormalWeb"/>
        <w:numPr>
          <w:ilvl w:val="0"/>
          <w:numId w:val="27"/>
        </w:numPr>
        <w:spacing w:before="0" w:beforeAutospacing="0" w:after="0" w:afterAutospacing="0"/>
        <w:jc w:val="both"/>
      </w:pPr>
      <w:r w:rsidRPr="00855D85">
        <w:t>Past perfect continuous tense</w:t>
      </w:r>
    </w:p>
    <w:p w:rsidR="005C6479" w:rsidRDefault="005C6479" w:rsidP="00855D85">
      <w:pPr>
        <w:pStyle w:val="NormalWeb"/>
        <w:spacing w:before="0" w:beforeAutospacing="0" w:after="0" w:afterAutospacing="0"/>
        <w:jc w:val="both"/>
        <w:rPr>
          <w:b/>
        </w:rPr>
      </w:pPr>
    </w:p>
    <w:p w:rsidR="00AB748A" w:rsidRPr="00855D85" w:rsidRDefault="00A03B00" w:rsidP="00855D85">
      <w:pPr>
        <w:pStyle w:val="NormalWeb"/>
        <w:spacing w:before="0" w:beforeAutospacing="0" w:after="0" w:afterAutospacing="0"/>
        <w:jc w:val="both"/>
        <w:rPr>
          <w:b/>
        </w:rPr>
      </w:pPr>
      <w:r w:rsidRPr="00855D85">
        <w:rPr>
          <w:b/>
        </w:rPr>
        <w:t xml:space="preserve">TOPIC:  COMPREHENSION </w:t>
      </w:r>
    </w:p>
    <w:p w:rsidR="00A03B00" w:rsidRPr="00855D85" w:rsidRDefault="00D97B07" w:rsidP="00855D85">
      <w:pPr>
        <w:pStyle w:val="NormalWeb"/>
        <w:spacing w:before="0" w:beforeAutospacing="0" w:after="0" w:afterAutospacing="0"/>
        <w:jc w:val="both"/>
        <w:rPr>
          <w:b/>
        </w:rPr>
      </w:pPr>
      <w:r w:rsidRPr="00855D85">
        <w:rPr>
          <w:b/>
        </w:rPr>
        <w:t>CONTENT:  Currency</w:t>
      </w:r>
    </w:p>
    <w:p w:rsidR="00A03B00" w:rsidRPr="00855D85" w:rsidRDefault="00A03B00" w:rsidP="00855D85">
      <w:pPr>
        <w:pStyle w:val="NormalWeb"/>
        <w:spacing w:before="0" w:beforeAutospacing="0" w:after="0" w:afterAutospacing="0"/>
        <w:jc w:val="both"/>
      </w:pPr>
      <w:r w:rsidRPr="00855D85">
        <w:t>Aim: to understand a piece of history. Unit 13, page 169. See Effective English.</w:t>
      </w:r>
    </w:p>
    <w:p w:rsidR="005C6479" w:rsidRDefault="005C6479" w:rsidP="00855D85">
      <w:pPr>
        <w:pStyle w:val="NormalWeb"/>
        <w:spacing w:before="0" w:beforeAutospacing="0" w:after="0" w:afterAutospacing="0"/>
        <w:jc w:val="both"/>
        <w:rPr>
          <w:b/>
        </w:rPr>
      </w:pPr>
    </w:p>
    <w:p w:rsidR="00A03B00" w:rsidRPr="00855D85" w:rsidRDefault="00A03B00" w:rsidP="00855D85">
      <w:pPr>
        <w:pStyle w:val="NormalWeb"/>
        <w:spacing w:before="0" w:beforeAutospacing="0" w:after="0" w:afterAutospacing="0"/>
        <w:jc w:val="both"/>
      </w:pPr>
      <w:r w:rsidRPr="00855D85">
        <w:rPr>
          <w:b/>
        </w:rPr>
        <w:t>EVALUATION</w:t>
      </w:r>
      <w:r w:rsidRPr="00855D85">
        <w:t>: Read the description and do the practice</w:t>
      </w:r>
    </w:p>
    <w:p w:rsidR="005C6479" w:rsidRDefault="005C6479" w:rsidP="00855D85">
      <w:pPr>
        <w:pStyle w:val="NormalWeb"/>
        <w:spacing w:before="0" w:beforeAutospacing="0" w:after="0" w:afterAutospacing="0"/>
        <w:jc w:val="both"/>
        <w:rPr>
          <w:b/>
        </w:rPr>
      </w:pPr>
    </w:p>
    <w:p w:rsidR="00AB748A" w:rsidRPr="00855D85" w:rsidRDefault="00AB748A" w:rsidP="00855D85">
      <w:pPr>
        <w:pStyle w:val="NormalWeb"/>
        <w:spacing w:before="0" w:beforeAutospacing="0" w:after="0" w:afterAutospacing="0"/>
        <w:jc w:val="both"/>
        <w:rPr>
          <w:b/>
        </w:rPr>
      </w:pPr>
      <w:r w:rsidRPr="00855D85">
        <w:rPr>
          <w:b/>
        </w:rPr>
        <w:t>TOPIC: VOCABULARY DEVELOPMENT</w:t>
      </w:r>
    </w:p>
    <w:p w:rsidR="00A03B00" w:rsidRPr="00855D85" w:rsidRDefault="00AB748A" w:rsidP="00855D85">
      <w:pPr>
        <w:pStyle w:val="NormalWeb"/>
        <w:spacing w:before="0" w:beforeAutospacing="0" w:after="0" w:afterAutospacing="0"/>
        <w:jc w:val="both"/>
        <w:rPr>
          <w:b/>
        </w:rPr>
      </w:pPr>
      <w:r w:rsidRPr="00855D85">
        <w:rPr>
          <w:b/>
        </w:rPr>
        <w:t xml:space="preserve">CONTENT: </w:t>
      </w:r>
      <w:r w:rsidR="00A03B00" w:rsidRPr="00855D85">
        <w:rPr>
          <w:b/>
        </w:rPr>
        <w:t xml:space="preserve">Child </w:t>
      </w:r>
      <w:proofErr w:type="spellStart"/>
      <w:r w:rsidR="00A03B00" w:rsidRPr="00855D85">
        <w:rPr>
          <w:b/>
        </w:rPr>
        <w:t>Labour</w:t>
      </w:r>
      <w:proofErr w:type="spellEnd"/>
      <w:r w:rsidR="00A03B00" w:rsidRPr="00855D85">
        <w:rPr>
          <w:b/>
        </w:rPr>
        <w:t xml:space="preserve"> and Dev</w:t>
      </w:r>
      <w:r w:rsidRPr="00855D85">
        <w:rPr>
          <w:b/>
        </w:rPr>
        <w:t>elopment</w:t>
      </w:r>
    </w:p>
    <w:p w:rsidR="009921FE" w:rsidRPr="00855D85" w:rsidRDefault="009921FE" w:rsidP="00855D85">
      <w:pPr>
        <w:pStyle w:val="NormalWeb"/>
        <w:numPr>
          <w:ilvl w:val="0"/>
          <w:numId w:val="28"/>
        </w:numPr>
        <w:spacing w:before="0" w:beforeAutospacing="0" w:after="0" w:afterAutospacing="0"/>
        <w:jc w:val="both"/>
      </w:pPr>
      <w:r w:rsidRPr="00855D85">
        <w:t>Insurgence:</w:t>
      </w:r>
    </w:p>
    <w:p w:rsidR="009921FE" w:rsidRPr="00855D85" w:rsidRDefault="009921FE" w:rsidP="00855D85">
      <w:pPr>
        <w:pStyle w:val="NormalWeb"/>
        <w:numPr>
          <w:ilvl w:val="0"/>
          <w:numId w:val="28"/>
        </w:numPr>
        <w:spacing w:before="0" w:beforeAutospacing="0" w:after="0" w:afterAutospacing="0"/>
        <w:jc w:val="both"/>
      </w:pPr>
      <w:r w:rsidRPr="00855D85">
        <w:t>Neglect:</w:t>
      </w:r>
    </w:p>
    <w:p w:rsidR="009921FE" w:rsidRPr="00855D85" w:rsidRDefault="009921FE" w:rsidP="00855D85">
      <w:pPr>
        <w:pStyle w:val="NormalWeb"/>
        <w:numPr>
          <w:ilvl w:val="0"/>
          <w:numId w:val="28"/>
        </w:numPr>
        <w:spacing w:before="0" w:beforeAutospacing="0" w:after="0" w:afterAutospacing="0"/>
        <w:jc w:val="both"/>
      </w:pPr>
      <w:r w:rsidRPr="00855D85">
        <w:t>Incidence:</w:t>
      </w:r>
    </w:p>
    <w:p w:rsidR="009921FE" w:rsidRPr="00855D85" w:rsidRDefault="009921FE" w:rsidP="00855D85">
      <w:pPr>
        <w:pStyle w:val="NormalWeb"/>
        <w:numPr>
          <w:ilvl w:val="0"/>
          <w:numId w:val="28"/>
        </w:numPr>
        <w:spacing w:before="0" w:beforeAutospacing="0" w:after="0" w:afterAutospacing="0"/>
        <w:jc w:val="both"/>
      </w:pPr>
      <w:r w:rsidRPr="00855D85">
        <w:t>Catalyst:</w:t>
      </w:r>
    </w:p>
    <w:p w:rsidR="009921FE" w:rsidRPr="00855D85" w:rsidRDefault="009921FE" w:rsidP="00855D85">
      <w:pPr>
        <w:pStyle w:val="NormalWeb"/>
        <w:numPr>
          <w:ilvl w:val="0"/>
          <w:numId w:val="28"/>
        </w:numPr>
        <w:spacing w:before="0" w:beforeAutospacing="0" w:after="0" w:afterAutospacing="0"/>
        <w:jc w:val="both"/>
      </w:pPr>
      <w:r w:rsidRPr="00855D85">
        <w:t>Work</w:t>
      </w:r>
    </w:p>
    <w:p w:rsidR="009921FE" w:rsidRPr="00855D85" w:rsidRDefault="009921FE" w:rsidP="00855D85">
      <w:pPr>
        <w:pStyle w:val="NormalWeb"/>
        <w:numPr>
          <w:ilvl w:val="0"/>
          <w:numId w:val="28"/>
        </w:numPr>
        <w:spacing w:before="0" w:beforeAutospacing="0" w:after="0" w:afterAutospacing="0"/>
        <w:jc w:val="both"/>
      </w:pPr>
      <w:proofErr w:type="spellStart"/>
      <w:r w:rsidRPr="00855D85">
        <w:t>Labour</w:t>
      </w:r>
      <w:proofErr w:type="spellEnd"/>
    </w:p>
    <w:p w:rsidR="009921FE" w:rsidRPr="00855D85" w:rsidRDefault="009921FE" w:rsidP="00855D85">
      <w:pPr>
        <w:pStyle w:val="NormalWeb"/>
        <w:numPr>
          <w:ilvl w:val="0"/>
          <w:numId w:val="28"/>
        </w:numPr>
        <w:spacing w:before="0" w:beforeAutospacing="0" w:after="0" w:afterAutospacing="0"/>
        <w:jc w:val="both"/>
      </w:pPr>
      <w:r w:rsidRPr="00855D85">
        <w:t>Impediment</w:t>
      </w:r>
    </w:p>
    <w:p w:rsidR="009921FE" w:rsidRPr="00855D85" w:rsidRDefault="009921FE" w:rsidP="00855D85">
      <w:pPr>
        <w:pStyle w:val="NormalWeb"/>
        <w:numPr>
          <w:ilvl w:val="0"/>
          <w:numId w:val="28"/>
        </w:numPr>
        <w:spacing w:before="0" w:beforeAutospacing="0" w:after="0" w:afterAutospacing="0"/>
        <w:jc w:val="both"/>
      </w:pPr>
      <w:r w:rsidRPr="00855D85">
        <w:t>Vulnerable</w:t>
      </w:r>
    </w:p>
    <w:p w:rsidR="009921FE" w:rsidRPr="00855D85" w:rsidRDefault="009921FE" w:rsidP="00855D85">
      <w:pPr>
        <w:pStyle w:val="NormalWeb"/>
        <w:numPr>
          <w:ilvl w:val="0"/>
          <w:numId w:val="28"/>
        </w:numPr>
        <w:spacing w:before="0" w:beforeAutospacing="0" w:after="0" w:afterAutospacing="0"/>
        <w:jc w:val="both"/>
      </w:pPr>
      <w:r w:rsidRPr="00855D85">
        <w:t>Research</w:t>
      </w:r>
    </w:p>
    <w:p w:rsidR="009921FE" w:rsidRPr="00855D85" w:rsidRDefault="009921FE" w:rsidP="00855D85">
      <w:pPr>
        <w:pStyle w:val="NormalWeb"/>
        <w:numPr>
          <w:ilvl w:val="0"/>
          <w:numId w:val="28"/>
        </w:numPr>
        <w:spacing w:before="0" w:beforeAutospacing="0" w:after="0" w:afterAutospacing="0"/>
        <w:jc w:val="both"/>
      </w:pPr>
      <w:r w:rsidRPr="00855D85">
        <w:t>development</w:t>
      </w:r>
    </w:p>
    <w:p w:rsidR="005C6479" w:rsidRDefault="005C6479" w:rsidP="00855D85">
      <w:pPr>
        <w:pStyle w:val="NormalWeb"/>
        <w:spacing w:before="0" w:beforeAutospacing="0" w:after="0" w:afterAutospacing="0"/>
        <w:jc w:val="both"/>
        <w:rPr>
          <w:b/>
        </w:rPr>
      </w:pPr>
    </w:p>
    <w:p w:rsidR="00A03B00" w:rsidRPr="00855D85" w:rsidRDefault="00AB748A" w:rsidP="00855D85">
      <w:pPr>
        <w:pStyle w:val="NormalWeb"/>
        <w:spacing w:before="0" w:beforeAutospacing="0" w:after="0" w:afterAutospacing="0"/>
        <w:jc w:val="both"/>
      </w:pPr>
      <w:r w:rsidRPr="00855D85">
        <w:rPr>
          <w:b/>
        </w:rPr>
        <w:t>Evaluation</w:t>
      </w:r>
      <w:r w:rsidRPr="00855D85">
        <w:t xml:space="preserve">: Discover seven more words related to child </w:t>
      </w:r>
      <w:proofErr w:type="spellStart"/>
      <w:r w:rsidRPr="00855D85">
        <w:t>labour</w:t>
      </w:r>
      <w:proofErr w:type="spellEnd"/>
      <w:r w:rsidRPr="00855D85">
        <w:t xml:space="preserve"> and development.</w:t>
      </w:r>
    </w:p>
    <w:p w:rsidR="005C6479" w:rsidRDefault="005C6479" w:rsidP="00855D85">
      <w:pPr>
        <w:pStyle w:val="NormalWeb"/>
        <w:spacing w:before="0" w:beforeAutospacing="0" w:after="0" w:afterAutospacing="0"/>
        <w:jc w:val="both"/>
        <w:rPr>
          <w:b/>
        </w:rPr>
      </w:pPr>
    </w:p>
    <w:p w:rsidR="00AB748A" w:rsidRPr="00855D85" w:rsidRDefault="00AB748A" w:rsidP="00855D85">
      <w:pPr>
        <w:pStyle w:val="NormalWeb"/>
        <w:spacing w:before="0" w:beforeAutospacing="0" w:after="0" w:afterAutospacing="0"/>
        <w:jc w:val="both"/>
      </w:pPr>
      <w:r w:rsidRPr="00855D85">
        <w:rPr>
          <w:b/>
        </w:rPr>
        <w:t>TOPIC</w:t>
      </w:r>
      <w:r w:rsidRPr="00855D85">
        <w:t xml:space="preserve">: COMPOSITION (Argumentative) </w:t>
      </w:r>
    </w:p>
    <w:p w:rsidR="00AB748A" w:rsidRPr="00855D85" w:rsidRDefault="00AB748A" w:rsidP="00855D85">
      <w:pPr>
        <w:pStyle w:val="NormalWeb"/>
        <w:spacing w:before="0" w:beforeAutospacing="0" w:after="0" w:afterAutospacing="0"/>
        <w:jc w:val="both"/>
        <w:rPr>
          <w:b/>
        </w:rPr>
      </w:pPr>
      <w:r w:rsidRPr="00855D85">
        <w:rPr>
          <w:b/>
        </w:rPr>
        <w:t>CONTENT:</w:t>
      </w:r>
    </w:p>
    <w:p w:rsidR="008E2635" w:rsidRPr="00855D85" w:rsidRDefault="008E2635" w:rsidP="005C6479">
      <w:pPr>
        <w:spacing w:after="0"/>
        <w:rPr>
          <w:rFonts w:ascii="Times New Roman" w:eastAsia="SimSun" w:hAnsi="Times New Roman"/>
          <w:kern w:val="1"/>
          <w:sz w:val="24"/>
          <w:szCs w:val="24"/>
        </w:rPr>
      </w:pPr>
      <w:r w:rsidRPr="00855D85">
        <w:rPr>
          <w:rFonts w:ascii="Times New Roman" w:hAnsi="Times New Roman"/>
          <w:b/>
          <w:sz w:val="24"/>
          <w:szCs w:val="24"/>
        </w:rPr>
        <w:t>AIR</w:t>
      </w:r>
      <w:r w:rsidR="00AB748A" w:rsidRPr="00855D85">
        <w:rPr>
          <w:rFonts w:ascii="Times New Roman" w:hAnsi="Times New Roman"/>
          <w:b/>
          <w:sz w:val="24"/>
          <w:szCs w:val="24"/>
        </w:rPr>
        <w:t xml:space="preserve"> TRANSPORTA</w:t>
      </w:r>
      <w:r w:rsidRPr="00855D85">
        <w:rPr>
          <w:rFonts w:ascii="Times New Roman" w:hAnsi="Times New Roman"/>
          <w:b/>
          <w:sz w:val="24"/>
          <w:szCs w:val="24"/>
        </w:rPr>
        <w:t xml:space="preserve">TION IS SAFER THAN </w:t>
      </w:r>
      <w:r w:rsidR="009921FE" w:rsidRPr="00855D85">
        <w:rPr>
          <w:rFonts w:ascii="Times New Roman" w:hAnsi="Times New Roman"/>
          <w:b/>
          <w:sz w:val="24"/>
          <w:szCs w:val="24"/>
        </w:rPr>
        <w:t>R</w:t>
      </w:r>
      <w:r w:rsidRPr="00855D85">
        <w:rPr>
          <w:rFonts w:ascii="Times New Roman" w:hAnsi="Times New Roman"/>
          <w:b/>
          <w:sz w:val="24"/>
          <w:szCs w:val="24"/>
        </w:rPr>
        <w:t>OAD</w:t>
      </w:r>
      <w:r w:rsidR="009921FE" w:rsidRPr="00855D85">
        <w:rPr>
          <w:rFonts w:ascii="Times New Roman" w:hAnsi="Times New Roman"/>
          <w:b/>
          <w:sz w:val="24"/>
          <w:szCs w:val="24"/>
        </w:rPr>
        <w:t xml:space="preserve"> TRANSPORTATION</w:t>
      </w:r>
    </w:p>
    <w:p w:rsidR="008E2635" w:rsidRPr="00855D85" w:rsidRDefault="008E2635" w:rsidP="00855D85">
      <w:pPr>
        <w:spacing w:after="0"/>
        <w:rPr>
          <w:rFonts w:ascii="Times New Roman" w:eastAsia="SimSun" w:hAnsi="Times New Roman"/>
          <w:kern w:val="1"/>
          <w:sz w:val="24"/>
          <w:szCs w:val="24"/>
        </w:rPr>
      </w:pPr>
      <w:r w:rsidRPr="00855D85">
        <w:rPr>
          <w:rFonts w:ascii="Times New Roman" w:eastAsia="SimSun" w:hAnsi="Times New Roman"/>
          <w:kern w:val="1"/>
          <w:sz w:val="24"/>
          <w:szCs w:val="24"/>
        </w:rPr>
        <w:t>Traveling by air seems unsaved to a fairly large number of people due to what they see, hear or read. News on plane crashes make a big noise in the world, such news naturally stays longer in the mind of many fliers or people. In fact, it is a mind-blogging to many people. This may explain why the flying fear still remains in the heart of some people. Therefore, you may think that traveling by air is riskier than traveling on the road, but truly speaking; traveling by air is safer than traveling on the road.</w:t>
      </w:r>
    </w:p>
    <w:p w:rsidR="008E2635" w:rsidRPr="00855D85" w:rsidRDefault="008E2635" w:rsidP="00855D85">
      <w:pPr>
        <w:spacing w:after="0" w:line="240" w:lineRule="auto"/>
        <w:jc w:val="both"/>
        <w:rPr>
          <w:rFonts w:ascii="Times New Roman" w:eastAsia="SimSun" w:hAnsi="Times New Roman"/>
          <w:kern w:val="1"/>
          <w:sz w:val="24"/>
          <w:szCs w:val="24"/>
        </w:rPr>
      </w:pPr>
    </w:p>
    <w:p w:rsidR="008E2635" w:rsidRPr="00855D85" w:rsidRDefault="008E2635"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However, it is interesting to note that, traveling by air is safer than traveling on the road. Why? It is because safety is the major concern of every airline industry and there’s no any other mode of transportation that does it better than air line industries. In fact, there is no other mode of transportation that can be fully monitored, investigated and scrutinized as we have in aviation industries. Truly speaking plane crashes are so rare when you compare it to road transport accidents.</w:t>
      </w:r>
    </w:p>
    <w:p w:rsidR="008E2635" w:rsidRPr="00855D85" w:rsidRDefault="008E2635" w:rsidP="00855D85">
      <w:pPr>
        <w:spacing w:after="0" w:line="240" w:lineRule="auto"/>
        <w:jc w:val="both"/>
        <w:rPr>
          <w:rFonts w:ascii="Times New Roman" w:eastAsia="SimSun" w:hAnsi="Times New Roman"/>
          <w:kern w:val="1"/>
          <w:sz w:val="24"/>
          <w:szCs w:val="24"/>
        </w:rPr>
      </w:pPr>
    </w:p>
    <w:p w:rsidR="008E2635" w:rsidRPr="00855D85" w:rsidRDefault="008E2635"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According to World Health Organization, road traffic injuries caused an estimated 1.24 million deaths worldwide in the year 2010. With this estimation, it seems one person is killed in every 25 seconds. It is very rare or difficult to have this kind of estimation in air transport within a year. Why? It is because safety in aviation industries is not negotiable. It is a core value of any aviation industry in the world. </w:t>
      </w:r>
    </w:p>
    <w:p w:rsidR="008E2635" w:rsidRPr="00855D85" w:rsidRDefault="008E2635" w:rsidP="00855D85">
      <w:pPr>
        <w:spacing w:after="0" w:line="240" w:lineRule="auto"/>
        <w:jc w:val="both"/>
        <w:rPr>
          <w:rFonts w:ascii="Times New Roman" w:eastAsia="SimSun" w:hAnsi="Times New Roman"/>
          <w:kern w:val="1"/>
          <w:sz w:val="24"/>
          <w:szCs w:val="24"/>
        </w:rPr>
      </w:pPr>
    </w:p>
    <w:p w:rsidR="008E2635" w:rsidRPr="00855D85" w:rsidRDefault="008E2635"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Pr="00855D85">
        <w:rPr>
          <w:rFonts w:ascii="Times New Roman" w:eastAsia="SimSun" w:hAnsi="Times New Roman"/>
          <w:kern w:val="1"/>
          <w:sz w:val="24"/>
          <w:szCs w:val="24"/>
        </w:rPr>
        <w:t xml:space="preserve"> From the article above, write a debate to suppo</w:t>
      </w:r>
      <w:r w:rsidR="005C6479">
        <w:rPr>
          <w:rFonts w:ascii="Times New Roman" w:eastAsia="SimSun" w:hAnsi="Times New Roman"/>
          <w:kern w:val="1"/>
          <w:sz w:val="24"/>
          <w:szCs w:val="24"/>
        </w:rPr>
        <w:t xml:space="preserve">rt or oppose the motion, ‘Road </w:t>
      </w:r>
      <w:r w:rsidRPr="00855D85">
        <w:rPr>
          <w:rFonts w:ascii="Times New Roman" w:eastAsia="SimSun" w:hAnsi="Times New Roman"/>
          <w:kern w:val="1"/>
          <w:sz w:val="24"/>
          <w:szCs w:val="24"/>
        </w:rPr>
        <w:t>Transportation is Safer than Air Transportation’.</w:t>
      </w:r>
    </w:p>
    <w:p w:rsidR="008E2635" w:rsidRPr="00855D85" w:rsidRDefault="008E2635" w:rsidP="00855D85">
      <w:pPr>
        <w:spacing w:after="0" w:line="240" w:lineRule="auto"/>
        <w:jc w:val="both"/>
        <w:rPr>
          <w:rFonts w:ascii="Times New Roman" w:eastAsia="SimSun" w:hAnsi="Times New Roman"/>
          <w:kern w:val="1"/>
          <w:sz w:val="24"/>
          <w:szCs w:val="24"/>
        </w:rPr>
      </w:pPr>
    </w:p>
    <w:p w:rsidR="00015B77" w:rsidRPr="00855D85" w:rsidRDefault="00015B77"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lastRenderedPageBreak/>
        <w:t>LITERATURE: Use of recommended text on NECO Drama</w:t>
      </w:r>
    </w:p>
    <w:p w:rsidR="00015B77" w:rsidRPr="00855D85" w:rsidRDefault="00015B77" w:rsidP="00855D85">
      <w:pPr>
        <w:spacing w:after="0" w:line="240" w:lineRule="auto"/>
        <w:jc w:val="both"/>
        <w:rPr>
          <w:rFonts w:ascii="Times New Roman" w:eastAsia="SimSun" w:hAnsi="Times New Roman"/>
          <w:b/>
          <w:kern w:val="1"/>
          <w:sz w:val="24"/>
          <w:szCs w:val="24"/>
        </w:rPr>
      </w:pPr>
    </w:p>
    <w:p w:rsidR="00015B77" w:rsidRPr="00855D85" w:rsidRDefault="00015B77"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GENERAL EVALUATION:</w:t>
      </w:r>
    </w:p>
    <w:p w:rsidR="00015B77" w:rsidRPr="00855D85" w:rsidRDefault="00015B77" w:rsidP="00855D85">
      <w:pPr>
        <w:pStyle w:val="ListParagraph"/>
        <w:numPr>
          <w:ilvl w:val="0"/>
          <w:numId w:val="30"/>
        </w:numPr>
        <w:spacing w:after="0" w:line="240" w:lineRule="auto"/>
        <w:jc w:val="both"/>
        <w:rPr>
          <w:rFonts w:ascii="Times New Roman" w:eastAsia="SimSun" w:hAnsi="Times New Roman"/>
          <w:b/>
          <w:kern w:val="1"/>
          <w:sz w:val="24"/>
          <w:szCs w:val="24"/>
        </w:rPr>
      </w:pPr>
      <w:r w:rsidRPr="00855D85">
        <w:rPr>
          <w:rFonts w:ascii="Times New Roman" w:eastAsia="SimSun" w:hAnsi="Times New Roman"/>
          <w:kern w:val="1"/>
          <w:sz w:val="24"/>
          <w:szCs w:val="24"/>
        </w:rPr>
        <w:t xml:space="preserve"> Make ten sentences using the various kinds of tenses you have learnt.</w:t>
      </w:r>
    </w:p>
    <w:p w:rsidR="00015B77" w:rsidRPr="00855D85" w:rsidRDefault="00015B77" w:rsidP="00855D85">
      <w:pPr>
        <w:pStyle w:val="ListParagraph"/>
        <w:numPr>
          <w:ilvl w:val="0"/>
          <w:numId w:val="30"/>
        </w:numPr>
        <w:spacing w:after="0" w:line="240" w:lineRule="auto"/>
        <w:jc w:val="both"/>
        <w:rPr>
          <w:rFonts w:ascii="Times New Roman" w:eastAsia="SimSun" w:hAnsi="Times New Roman"/>
          <w:b/>
          <w:kern w:val="1"/>
          <w:sz w:val="24"/>
          <w:szCs w:val="24"/>
        </w:rPr>
      </w:pPr>
      <w:r w:rsidRPr="00855D85">
        <w:rPr>
          <w:rFonts w:ascii="Times New Roman" w:eastAsia="SimSun" w:hAnsi="Times New Roman"/>
          <w:kern w:val="1"/>
          <w:sz w:val="24"/>
          <w:szCs w:val="24"/>
        </w:rPr>
        <w:t>From the comprehension passage read, discover five words related to ‘currency’.</w:t>
      </w:r>
    </w:p>
    <w:p w:rsidR="00015B77" w:rsidRPr="00855D85" w:rsidRDefault="00015B77" w:rsidP="00855D85">
      <w:pPr>
        <w:spacing w:after="0" w:line="240" w:lineRule="auto"/>
        <w:jc w:val="both"/>
        <w:rPr>
          <w:rFonts w:ascii="Times New Roman" w:eastAsia="SimSun" w:hAnsi="Times New Roman"/>
          <w:b/>
          <w:kern w:val="1"/>
          <w:sz w:val="24"/>
          <w:szCs w:val="24"/>
        </w:rPr>
      </w:pPr>
    </w:p>
    <w:p w:rsidR="00015B77" w:rsidRPr="00855D85" w:rsidRDefault="00015B77"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WEEKEND ASSIGNMENT:</w:t>
      </w:r>
    </w:p>
    <w:p w:rsidR="00015B77" w:rsidRPr="00855D85" w:rsidRDefault="00015B77" w:rsidP="00855D85">
      <w:pPr>
        <w:pStyle w:val="ListParagraph"/>
        <w:numPr>
          <w:ilvl w:val="0"/>
          <w:numId w:val="29"/>
        </w:num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Effective English. Page 154. Practice 2 and 3.</w:t>
      </w:r>
    </w:p>
    <w:p w:rsidR="00015B77" w:rsidRPr="00855D85" w:rsidRDefault="00015B77" w:rsidP="00855D85">
      <w:pPr>
        <w:pStyle w:val="ListParagraph"/>
        <w:numPr>
          <w:ilvl w:val="0"/>
          <w:numId w:val="29"/>
        </w:num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Write on the debate topic: The Use of Mobile Phones should be Allowed in High Schools. </w:t>
      </w:r>
    </w:p>
    <w:p w:rsidR="005C6479" w:rsidRDefault="005C6479" w:rsidP="00855D85">
      <w:pPr>
        <w:pStyle w:val="NormalWeb"/>
        <w:spacing w:before="0" w:beforeAutospacing="0" w:after="0" w:afterAutospacing="0"/>
        <w:jc w:val="both"/>
        <w:rPr>
          <w:b/>
        </w:rPr>
      </w:pPr>
    </w:p>
    <w:p w:rsidR="005C6479" w:rsidRDefault="005C6479" w:rsidP="00855D85">
      <w:pPr>
        <w:pStyle w:val="NormalWeb"/>
        <w:spacing w:before="0" w:beforeAutospacing="0" w:after="0" w:afterAutospacing="0"/>
        <w:jc w:val="both"/>
        <w:rPr>
          <w:b/>
        </w:rPr>
      </w:pPr>
    </w:p>
    <w:p w:rsidR="00AB748A" w:rsidRPr="00855D85" w:rsidRDefault="00AB748A" w:rsidP="00855D85">
      <w:pPr>
        <w:pStyle w:val="NormalWeb"/>
        <w:spacing w:before="0" w:beforeAutospacing="0" w:after="0" w:afterAutospacing="0"/>
        <w:jc w:val="both"/>
      </w:pPr>
      <w:r w:rsidRPr="00855D85">
        <w:rPr>
          <w:b/>
        </w:rPr>
        <w:t>WEEK SEVEN</w:t>
      </w:r>
    </w:p>
    <w:p w:rsidR="00D97B07" w:rsidRPr="00855D85" w:rsidRDefault="00D97B07" w:rsidP="00855D85">
      <w:pPr>
        <w:pStyle w:val="NormalWeb"/>
        <w:spacing w:before="0" w:beforeAutospacing="0" w:after="0" w:afterAutospacing="0"/>
      </w:pPr>
      <w:r w:rsidRPr="00855D85">
        <w:rPr>
          <w:b/>
        </w:rPr>
        <w:t>TOPIC: Introduction to Vowel Contrast /ᴂ/, /a:/ and /ᴅ/, /ᴐ:/</w:t>
      </w:r>
    </w:p>
    <w:p w:rsidR="00D97B07" w:rsidRPr="00855D85" w:rsidRDefault="00D97B07" w:rsidP="00855D85">
      <w:pPr>
        <w:pStyle w:val="NormalWeb"/>
        <w:spacing w:before="0" w:beforeAutospacing="0" w:after="0" w:afterAutospacing="0"/>
        <w:rPr>
          <w:b/>
        </w:rPr>
      </w:pPr>
      <w:r w:rsidRPr="00855D85">
        <w:rPr>
          <w:b/>
        </w:rPr>
        <w:t>CONTENT:  /a:/ /ᴂ/</w:t>
      </w:r>
    </w:p>
    <w:p w:rsidR="00D97B07" w:rsidRPr="00855D85" w:rsidRDefault="00D97B07" w:rsidP="00855D85">
      <w:pPr>
        <w:pStyle w:val="NormalWeb"/>
        <w:spacing w:before="0" w:beforeAutospacing="0" w:after="0" w:afterAutospacing="0"/>
        <w:rPr>
          <w:b/>
        </w:rPr>
      </w:pPr>
      <w:r w:rsidRPr="00855D85">
        <w:rPr>
          <w:b/>
        </w:rPr>
        <w:t>heart                                                 hat</w:t>
      </w:r>
    </w:p>
    <w:p w:rsidR="00D97B07" w:rsidRPr="00855D85" w:rsidRDefault="00D97B07" w:rsidP="00855D85">
      <w:pPr>
        <w:pStyle w:val="NormalWeb"/>
        <w:spacing w:before="0" w:beforeAutospacing="0" w:after="0" w:afterAutospacing="0"/>
        <w:rPr>
          <w:b/>
        </w:rPr>
      </w:pPr>
      <w:r w:rsidRPr="00855D85">
        <w:rPr>
          <w:b/>
        </w:rPr>
        <w:t>harm                                                ham</w:t>
      </w:r>
    </w:p>
    <w:p w:rsidR="00D97B07" w:rsidRPr="00855D85" w:rsidRDefault="00D97B07" w:rsidP="00855D85">
      <w:pPr>
        <w:pStyle w:val="NormalWeb"/>
        <w:spacing w:before="0" w:beforeAutospacing="0" w:after="0" w:afterAutospacing="0"/>
        <w:rPr>
          <w:b/>
        </w:rPr>
      </w:pPr>
      <w:r w:rsidRPr="00855D85">
        <w:rPr>
          <w:b/>
        </w:rPr>
        <w:t>lark                                                 lack</w:t>
      </w:r>
    </w:p>
    <w:p w:rsidR="00D97B07" w:rsidRPr="00855D85" w:rsidRDefault="00D97B07" w:rsidP="00855D85">
      <w:pPr>
        <w:pStyle w:val="NormalWeb"/>
        <w:spacing w:before="0" w:beforeAutospacing="0" w:after="0" w:afterAutospacing="0"/>
        <w:rPr>
          <w:b/>
        </w:rPr>
      </w:pPr>
      <w:r w:rsidRPr="00855D85">
        <w:rPr>
          <w:b/>
        </w:rPr>
        <w:t>bark                                                 back</w:t>
      </w:r>
    </w:p>
    <w:p w:rsidR="00D97B07" w:rsidRPr="00855D85" w:rsidRDefault="00D97B07" w:rsidP="00855D85">
      <w:pPr>
        <w:pStyle w:val="NormalWeb"/>
        <w:spacing w:before="0" w:beforeAutospacing="0" w:after="0" w:afterAutospacing="0"/>
        <w:rPr>
          <w:b/>
        </w:rPr>
      </w:pPr>
      <w:r w:rsidRPr="00855D85">
        <w:rPr>
          <w:b/>
        </w:rPr>
        <w:t>march                                              match</w:t>
      </w:r>
    </w:p>
    <w:p w:rsidR="00D97B07" w:rsidRPr="00855D85" w:rsidRDefault="00D97B07" w:rsidP="00855D85">
      <w:pPr>
        <w:pStyle w:val="NormalWeb"/>
        <w:spacing w:before="0" w:beforeAutospacing="0" w:after="0" w:afterAutospacing="0"/>
        <w:ind w:left="1080"/>
        <w:rPr>
          <w:b/>
        </w:rPr>
      </w:pPr>
    </w:p>
    <w:p w:rsidR="00D97B07" w:rsidRPr="00855D85" w:rsidRDefault="00D97B07" w:rsidP="00855D85">
      <w:pPr>
        <w:pStyle w:val="NormalWeb"/>
        <w:spacing w:before="0" w:beforeAutospacing="0" w:after="0" w:afterAutospacing="0"/>
        <w:ind w:left="1080"/>
        <w:rPr>
          <w:b/>
        </w:rPr>
      </w:pPr>
    </w:p>
    <w:p w:rsidR="00D97B07" w:rsidRPr="00855D85" w:rsidRDefault="00D97B07" w:rsidP="00855D85">
      <w:pPr>
        <w:pStyle w:val="NormalWeb"/>
        <w:spacing w:before="0" w:beforeAutospacing="0" w:after="0" w:afterAutospacing="0"/>
        <w:rPr>
          <w:b/>
        </w:rPr>
      </w:pPr>
      <w:r w:rsidRPr="00855D85">
        <w:rPr>
          <w:b/>
        </w:rPr>
        <w:t>/ᴅ/ /ᴐ:/</w:t>
      </w:r>
    </w:p>
    <w:p w:rsidR="00D97B07" w:rsidRPr="00855D85" w:rsidRDefault="00D97B07" w:rsidP="00855D85">
      <w:pPr>
        <w:pStyle w:val="NormalWeb"/>
        <w:spacing w:before="0" w:beforeAutospacing="0" w:after="0" w:afterAutospacing="0"/>
        <w:rPr>
          <w:b/>
        </w:rPr>
      </w:pPr>
      <w:r w:rsidRPr="00855D85">
        <w:rPr>
          <w:b/>
        </w:rPr>
        <w:t>clock                                                   cork</w:t>
      </w:r>
    </w:p>
    <w:p w:rsidR="00D97B07" w:rsidRPr="00855D85" w:rsidRDefault="00D97B07" w:rsidP="00855D85">
      <w:pPr>
        <w:pStyle w:val="NormalWeb"/>
        <w:spacing w:before="0" w:beforeAutospacing="0" w:after="0" w:afterAutospacing="0"/>
        <w:rPr>
          <w:b/>
        </w:rPr>
      </w:pPr>
      <w:r w:rsidRPr="00855D85">
        <w:rPr>
          <w:b/>
        </w:rPr>
        <w:t>cod                                                       cord</w:t>
      </w:r>
    </w:p>
    <w:p w:rsidR="00D97B07" w:rsidRPr="00855D85" w:rsidRDefault="00D97B07" w:rsidP="00855D85">
      <w:pPr>
        <w:pStyle w:val="NormalWeb"/>
        <w:spacing w:before="0" w:beforeAutospacing="0" w:after="0" w:afterAutospacing="0"/>
        <w:rPr>
          <w:b/>
        </w:rPr>
      </w:pPr>
      <w:r w:rsidRPr="00855D85">
        <w:rPr>
          <w:b/>
        </w:rPr>
        <w:t>fox                                                       fork</w:t>
      </w:r>
    </w:p>
    <w:p w:rsidR="00D97B07" w:rsidRPr="00855D85" w:rsidRDefault="00D97B07" w:rsidP="00855D85">
      <w:pPr>
        <w:pStyle w:val="NormalWeb"/>
        <w:spacing w:before="0" w:beforeAutospacing="0" w:after="0" w:afterAutospacing="0"/>
        <w:rPr>
          <w:b/>
        </w:rPr>
      </w:pPr>
      <w:r w:rsidRPr="00855D85">
        <w:rPr>
          <w:b/>
        </w:rPr>
        <w:t>knotty                                                  naughty</w:t>
      </w:r>
    </w:p>
    <w:p w:rsidR="00D97B07" w:rsidRPr="00855D85" w:rsidRDefault="00D97B07" w:rsidP="00855D85">
      <w:pPr>
        <w:pStyle w:val="NormalWeb"/>
        <w:spacing w:before="0" w:beforeAutospacing="0" w:after="0" w:afterAutospacing="0"/>
        <w:rPr>
          <w:b/>
        </w:rPr>
      </w:pPr>
      <w:r w:rsidRPr="00855D85">
        <w:rPr>
          <w:b/>
        </w:rPr>
        <w:t>shone                                                    shorn</w:t>
      </w:r>
    </w:p>
    <w:p w:rsidR="005C6479" w:rsidRDefault="005C6479" w:rsidP="00855D85">
      <w:pPr>
        <w:pStyle w:val="NormalWeb"/>
        <w:spacing w:before="0" w:beforeAutospacing="0" w:after="0" w:afterAutospacing="0"/>
        <w:rPr>
          <w:b/>
        </w:rPr>
      </w:pPr>
    </w:p>
    <w:p w:rsidR="00F23671" w:rsidRPr="00855D85" w:rsidRDefault="005F7580" w:rsidP="00855D85">
      <w:pPr>
        <w:pStyle w:val="NormalWeb"/>
        <w:spacing w:before="0" w:beforeAutospacing="0" w:after="0" w:afterAutospacing="0"/>
        <w:rPr>
          <w:b/>
        </w:rPr>
      </w:pPr>
      <w:r w:rsidRPr="00855D85">
        <w:rPr>
          <w:b/>
        </w:rPr>
        <w:t xml:space="preserve">EVALUATION: </w:t>
      </w:r>
      <w:r w:rsidRPr="00855D85">
        <w:t xml:space="preserve"> Give five words for each sound </w:t>
      </w:r>
      <w:r w:rsidRPr="00855D85">
        <w:rPr>
          <w:b/>
        </w:rPr>
        <w:t>/ᴂ/, /a:/ and /ᴅ/, /ᴐ:/</w:t>
      </w:r>
    </w:p>
    <w:p w:rsidR="005C6479" w:rsidRDefault="005C6479" w:rsidP="00855D85">
      <w:pPr>
        <w:pStyle w:val="NormalWeb"/>
        <w:spacing w:before="0" w:beforeAutospacing="0" w:after="0" w:afterAutospacing="0"/>
        <w:rPr>
          <w:b/>
        </w:rPr>
      </w:pPr>
    </w:p>
    <w:p w:rsidR="00AE4DCA" w:rsidRPr="00855D85" w:rsidRDefault="00E26DCA" w:rsidP="00855D85">
      <w:pPr>
        <w:pStyle w:val="NormalWeb"/>
        <w:spacing w:before="0" w:beforeAutospacing="0" w:after="0" w:afterAutospacing="0"/>
        <w:rPr>
          <w:b/>
        </w:rPr>
      </w:pPr>
      <w:r w:rsidRPr="00855D85">
        <w:rPr>
          <w:b/>
        </w:rPr>
        <w:t>TOPIC: Expository Essay</w:t>
      </w:r>
    </w:p>
    <w:p w:rsidR="00E26DCA" w:rsidRPr="00855D85" w:rsidRDefault="00AE4DCA" w:rsidP="00855D85">
      <w:pPr>
        <w:spacing w:after="0"/>
        <w:rPr>
          <w:rFonts w:ascii="Times New Roman" w:eastAsia="SimSun" w:hAnsi="Times New Roman"/>
          <w:kern w:val="1"/>
          <w:sz w:val="24"/>
          <w:szCs w:val="24"/>
        </w:rPr>
      </w:pPr>
      <w:r w:rsidRPr="00855D85">
        <w:rPr>
          <w:rFonts w:ascii="Times New Roman" w:hAnsi="Times New Roman"/>
          <w:b/>
          <w:sz w:val="24"/>
          <w:szCs w:val="24"/>
        </w:rPr>
        <w:t>CONTENT:</w:t>
      </w:r>
    </w:p>
    <w:p w:rsidR="00F033B6" w:rsidRPr="00855D85" w:rsidRDefault="00E26DCA" w:rsidP="00855D85">
      <w:pPr>
        <w:spacing w:after="0"/>
        <w:rPr>
          <w:rFonts w:ascii="Times New Roman" w:eastAsia="SimSun" w:hAnsi="Times New Roman"/>
          <w:b/>
          <w:kern w:val="1"/>
          <w:sz w:val="24"/>
          <w:szCs w:val="24"/>
        </w:rPr>
      </w:pPr>
      <w:r w:rsidRPr="00855D85">
        <w:rPr>
          <w:rFonts w:ascii="Times New Roman" w:eastAsia="SimSun" w:hAnsi="Times New Roman"/>
          <w:b/>
          <w:kern w:val="1"/>
          <w:sz w:val="24"/>
          <w:szCs w:val="24"/>
        </w:rPr>
        <w:t>HIV/AIDS</w:t>
      </w:r>
    </w:p>
    <w:p w:rsidR="00E26DCA" w:rsidRPr="00855D85" w:rsidRDefault="00E26DCA" w:rsidP="00855D85">
      <w:pPr>
        <w:spacing w:after="0"/>
        <w:rPr>
          <w:rFonts w:ascii="Times New Roman" w:eastAsia="SimSun" w:hAnsi="Times New Roman"/>
          <w:b/>
          <w:kern w:val="1"/>
          <w:sz w:val="24"/>
          <w:szCs w:val="24"/>
        </w:rPr>
      </w:pPr>
      <w:r w:rsidRPr="00855D85">
        <w:rPr>
          <w:rFonts w:ascii="Times New Roman" w:eastAsia="SimSun" w:hAnsi="Times New Roman"/>
          <w:kern w:val="1"/>
          <w:sz w:val="24"/>
          <w:szCs w:val="24"/>
        </w:rPr>
        <w:t xml:space="preserve">HIV is a virus that attacks the immune system, which is our body’s natural </w:t>
      </w:r>
      <w:proofErr w:type="spellStart"/>
      <w:r w:rsidRPr="00855D85">
        <w:rPr>
          <w:rFonts w:ascii="Times New Roman" w:eastAsia="SimSun" w:hAnsi="Times New Roman"/>
          <w:kern w:val="1"/>
          <w:sz w:val="24"/>
          <w:szCs w:val="24"/>
        </w:rPr>
        <w:t>defence</w:t>
      </w:r>
      <w:proofErr w:type="spellEnd"/>
      <w:r w:rsidRPr="00855D85">
        <w:rPr>
          <w:rFonts w:ascii="Times New Roman" w:eastAsia="SimSun" w:hAnsi="Times New Roman"/>
          <w:kern w:val="1"/>
          <w:sz w:val="24"/>
          <w:szCs w:val="24"/>
        </w:rPr>
        <w:t xml:space="preserve"> against illness. The virus destroys a type of white blood cell in the immune system called a T-helper cell, and makes copies of itself inside these cells. T-helper cells are also referred to as CD4 cells.</w:t>
      </w:r>
    </w:p>
    <w:p w:rsidR="00E26DCA" w:rsidRPr="00855D85" w:rsidRDefault="00E26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As HIV destroys more CD4 cells and makes more copies of itself, it gradually breaks down a person’s immune system. This means someone living with HIV, who is not receiving treatment, will find it harder and harder to fight off infections and diseases.</w:t>
      </w:r>
    </w:p>
    <w:p w:rsidR="00E26DCA" w:rsidRPr="00855D85" w:rsidRDefault="00E26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If HIV is left untreated, it may take up to 10 or 15 years for the immune system to be so severely damaged it can no longer defend itself at all. However, the speed HIV progresses will vary depending on age, health and background.  </w:t>
      </w:r>
    </w:p>
    <w:p w:rsidR="00E26DCA" w:rsidRPr="00855D85" w:rsidRDefault="00E26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HIV stands for human immunodeficiency </w:t>
      </w:r>
      <w:proofErr w:type="spellStart"/>
      <w:proofErr w:type="gramStart"/>
      <w:r w:rsidRPr="00855D85">
        <w:rPr>
          <w:rFonts w:ascii="Times New Roman" w:eastAsia="SimSun" w:hAnsi="Times New Roman"/>
          <w:kern w:val="1"/>
          <w:sz w:val="24"/>
          <w:szCs w:val="24"/>
        </w:rPr>
        <w:t>virus.There</w:t>
      </w:r>
      <w:proofErr w:type="spellEnd"/>
      <w:proofErr w:type="gramEnd"/>
      <w:r w:rsidRPr="00855D85">
        <w:rPr>
          <w:rFonts w:ascii="Times New Roman" w:eastAsia="SimSun" w:hAnsi="Times New Roman"/>
          <w:kern w:val="1"/>
          <w:sz w:val="24"/>
          <w:szCs w:val="24"/>
        </w:rPr>
        <w:t xml:space="preserve"> is effective antiretroviral treatment available so people with HIV can live a normal, healthy </w:t>
      </w:r>
      <w:proofErr w:type="spellStart"/>
      <w:r w:rsidRPr="00855D85">
        <w:rPr>
          <w:rFonts w:ascii="Times New Roman" w:eastAsia="SimSun" w:hAnsi="Times New Roman"/>
          <w:kern w:val="1"/>
          <w:sz w:val="24"/>
          <w:szCs w:val="24"/>
        </w:rPr>
        <w:t>life.The</w:t>
      </w:r>
      <w:proofErr w:type="spellEnd"/>
      <w:r w:rsidRPr="00855D85">
        <w:rPr>
          <w:rFonts w:ascii="Times New Roman" w:eastAsia="SimSun" w:hAnsi="Times New Roman"/>
          <w:kern w:val="1"/>
          <w:sz w:val="24"/>
          <w:szCs w:val="24"/>
        </w:rPr>
        <w:t xml:space="preserve"> earlier HIV is diagnosed, the sooner treatment can start – leading to better long term health. So regular testing for HIV is important.HIV is found in semen, blood, vaginal and anal fluids, and breast milk.HIV cannot be transmitted through sweat, saliva or urine.</w:t>
      </w:r>
    </w:p>
    <w:p w:rsidR="00E26DCA" w:rsidRPr="00855D85" w:rsidRDefault="00E26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Using male condoms or female condoms during sex is the best way to prevent HIV and other sexually transmitted </w:t>
      </w:r>
      <w:proofErr w:type="spellStart"/>
      <w:r w:rsidRPr="00855D85">
        <w:rPr>
          <w:rFonts w:ascii="Times New Roman" w:eastAsia="SimSun" w:hAnsi="Times New Roman"/>
          <w:kern w:val="1"/>
          <w:sz w:val="24"/>
          <w:szCs w:val="24"/>
        </w:rPr>
        <w:t>infections.If</w:t>
      </w:r>
      <w:proofErr w:type="spellEnd"/>
      <w:r w:rsidRPr="00855D85">
        <w:rPr>
          <w:rFonts w:ascii="Times New Roman" w:eastAsia="SimSun" w:hAnsi="Times New Roman"/>
          <w:kern w:val="1"/>
          <w:sz w:val="24"/>
          <w:szCs w:val="24"/>
        </w:rPr>
        <w:t xml:space="preserve"> you inject drugs, always use a clean needle and syringe, and </w:t>
      </w:r>
      <w:r w:rsidRPr="00855D85">
        <w:rPr>
          <w:rFonts w:ascii="Times New Roman" w:eastAsia="SimSun" w:hAnsi="Times New Roman"/>
          <w:kern w:val="1"/>
          <w:sz w:val="24"/>
          <w:szCs w:val="24"/>
        </w:rPr>
        <w:lastRenderedPageBreak/>
        <w:t xml:space="preserve">never share </w:t>
      </w:r>
      <w:proofErr w:type="spellStart"/>
      <w:r w:rsidRPr="00855D85">
        <w:rPr>
          <w:rFonts w:ascii="Times New Roman" w:eastAsia="SimSun" w:hAnsi="Times New Roman"/>
          <w:kern w:val="1"/>
          <w:sz w:val="24"/>
          <w:szCs w:val="24"/>
        </w:rPr>
        <w:t>equipment.If</w:t>
      </w:r>
      <w:proofErr w:type="spellEnd"/>
      <w:r w:rsidRPr="00855D85">
        <w:rPr>
          <w:rFonts w:ascii="Times New Roman" w:eastAsia="SimSun" w:hAnsi="Times New Roman"/>
          <w:kern w:val="1"/>
          <w:sz w:val="24"/>
          <w:szCs w:val="24"/>
        </w:rPr>
        <w:t xml:space="preserve"> you are pregnant and living with HIV, the virus in your blood could pass into your baby’s body, or after giving birth through breastfeeding. Taking HIV treatment virtually eliminates this risk.</w:t>
      </w:r>
    </w:p>
    <w:p w:rsidR="005C6479" w:rsidRDefault="00E26DCA"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kern w:val="1"/>
          <w:sz w:val="24"/>
          <w:szCs w:val="24"/>
        </w:rPr>
        <w:t xml:space="preserve">AIDS on the other hand is not a virus but a set of symptoms (or syndrome) caused by the HIV virus. A person is said to have AIDS when their immune system is too weak to fight off infection, and they develop certain defining symptoms and illnesses. This is the last stage of HIV, when the infection is very advanced, and if left untreated will lead to </w:t>
      </w:r>
      <w:proofErr w:type="spellStart"/>
      <w:r w:rsidRPr="00855D85">
        <w:rPr>
          <w:rFonts w:ascii="Times New Roman" w:eastAsia="SimSun" w:hAnsi="Times New Roman"/>
          <w:kern w:val="1"/>
          <w:sz w:val="24"/>
          <w:szCs w:val="24"/>
        </w:rPr>
        <w:t>death.AIDS</w:t>
      </w:r>
      <w:proofErr w:type="spellEnd"/>
      <w:r w:rsidRPr="00855D85">
        <w:rPr>
          <w:rFonts w:ascii="Times New Roman" w:eastAsia="SimSun" w:hAnsi="Times New Roman"/>
          <w:kern w:val="1"/>
          <w:sz w:val="24"/>
          <w:szCs w:val="24"/>
        </w:rPr>
        <w:t xml:space="preserve"> stands for acquired immune deficiency </w:t>
      </w:r>
      <w:proofErr w:type="spellStart"/>
      <w:r w:rsidRPr="00855D85">
        <w:rPr>
          <w:rFonts w:ascii="Times New Roman" w:eastAsia="SimSun" w:hAnsi="Times New Roman"/>
          <w:kern w:val="1"/>
          <w:sz w:val="24"/>
          <w:szCs w:val="24"/>
        </w:rPr>
        <w:t>syndrome.AIDS</w:t>
      </w:r>
      <w:proofErr w:type="spellEnd"/>
      <w:r w:rsidRPr="00855D85">
        <w:rPr>
          <w:rFonts w:ascii="Times New Roman" w:eastAsia="SimSun" w:hAnsi="Times New Roman"/>
          <w:kern w:val="1"/>
          <w:sz w:val="24"/>
          <w:szCs w:val="24"/>
        </w:rPr>
        <w:t xml:space="preserve"> is also referred to as advanced HIV infection or late-stage HIV.AIDS is a set of symptoms and illnesses that develop as a result of advanced HIV infection which has destroyed the immune </w:t>
      </w:r>
      <w:proofErr w:type="spellStart"/>
      <w:r w:rsidRPr="00855D85">
        <w:rPr>
          <w:rFonts w:ascii="Times New Roman" w:eastAsia="SimSun" w:hAnsi="Times New Roman"/>
          <w:kern w:val="1"/>
          <w:sz w:val="24"/>
          <w:szCs w:val="24"/>
        </w:rPr>
        <w:t>system.Treatment</w:t>
      </w:r>
      <w:proofErr w:type="spellEnd"/>
      <w:r w:rsidRPr="00855D85">
        <w:rPr>
          <w:rFonts w:ascii="Times New Roman" w:eastAsia="SimSun" w:hAnsi="Times New Roman"/>
          <w:kern w:val="1"/>
          <w:sz w:val="24"/>
          <w:szCs w:val="24"/>
        </w:rPr>
        <w:t xml:space="preserve"> for HIV means that more people are staying well, with fewer people developing </w:t>
      </w:r>
      <w:proofErr w:type="spellStart"/>
      <w:r w:rsidRPr="00855D85">
        <w:rPr>
          <w:rFonts w:ascii="Times New Roman" w:eastAsia="SimSun" w:hAnsi="Times New Roman"/>
          <w:kern w:val="1"/>
          <w:sz w:val="24"/>
          <w:szCs w:val="24"/>
        </w:rPr>
        <w:t>AIDS.Although</w:t>
      </w:r>
      <w:proofErr w:type="spellEnd"/>
      <w:r w:rsidRPr="00855D85">
        <w:rPr>
          <w:rFonts w:ascii="Times New Roman" w:eastAsia="SimSun" w:hAnsi="Times New Roman"/>
          <w:kern w:val="1"/>
          <w:sz w:val="24"/>
          <w:szCs w:val="24"/>
        </w:rPr>
        <w:t xml:space="preserve"> there is currently no cure for HIV with the right treatment and support, people with HIV can live long and healthy lives. To do this, it is especially important to take treatment correctly and deal with any possible side-effects.</w:t>
      </w:r>
      <w:r w:rsidR="00AE4DCA" w:rsidRPr="00855D85">
        <w:rPr>
          <w:rFonts w:ascii="Times New Roman" w:eastAsia="SimSun" w:hAnsi="Times New Roman"/>
          <w:kern w:val="1"/>
          <w:sz w:val="24"/>
          <w:szCs w:val="24"/>
        </w:rPr>
        <w:br/>
      </w:r>
    </w:p>
    <w:p w:rsidR="00AE4DCA" w:rsidRPr="00855D85" w:rsidRDefault="00AE4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Pr="00855D85">
        <w:rPr>
          <w:rFonts w:ascii="Times New Roman" w:eastAsia="SimSun" w:hAnsi="Times New Roman"/>
          <w:kern w:val="1"/>
          <w:sz w:val="24"/>
          <w:szCs w:val="24"/>
        </w:rPr>
        <w:t xml:space="preserve"> Study the article above, then write </w:t>
      </w:r>
      <w:proofErr w:type="gramStart"/>
      <w:r w:rsidRPr="00855D85">
        <w:rPr>
          <w:rFonts w:ascii="Times New Roman" w:eastAsia="SimSun" w:hAnsi="Times New Roman"/>
          <w:kern w:val="1"/>
          <w:sz w:val="24"/>
          <w:szCs w:val="24"/>
        </w:rPr>
        <w:t>an  article</w:t>
      </w:r>
      <w:proofErr w:type="gramEnd"/>
      <w:r w:rsidRPr="00855D85">
        <w:rPr>
          <w:rFonts w:ascii="Times New Roman" w:eastAsia="SimSun" w:hAnsi="Times New Roman"/>
          <w:kern w:val="1"/>
          <w:sz w:val="24"/>
          <w:szCs w:val="24"/>
        </w:rPr>
        <w:t xml:space="preserve"> on the same topic. </w:t>
      </w:r>
    </w:p>
    <w:p w:rsidR="005C6479" w:rsidRDefault="005C6479" w:rsidP="00855D85">
      <w:pPr>
        <w:spacing w:after="0" w:line="240" w:lineRule="auto"/>
        <w:jc w:val="both"/>
        <w:rPr>
          <w:rFonts w:ascii="Times New Roman" w:eastAsia="SimSun" w:hAnsi="Times New Roman"/>
          <w:b/>
          <w:kern w:val="1"/>
          <w:sz w:val="24"/>
          <w:szCs w:val="24"/>
        </w:rPr>
      </w:pPr>
    </w:p>
    <w:p w:rsidR="00B1708A" w:rsidRPr="00855D85" w:rsidRDefault="00B1708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TOPIC</w:t>
      </w:r>
      <w:r w:rsidRPr="00855D85">
        <w:rPr>
          <w:rFonts w:ascii="Times New Roman" w:eastAsia="SimSun" w:hAnsi="Times New Roman"/>
          <w:kern w:val="1"/>
          <w:sz w:val="24"/>
          <w:szCs w:val="24"/>
        </w:rPr>
        <w:t xml:space="preserve">:  </w:t>
      </w:r>
      <w:r w:rsidRPr="00855D85">
        <w:rPr>
          <w:rFonts w:ascii="Times New Roman" w:eastAsia="SimSun" w:hAnsi="Times New Roman"/>
          <w:b/>
          <w:kern w:val="1"/>
          <w:sz w:val="24"/>
          <w:szCs w:val="24"/>
        </w:rPr>
        <w:t>LITERATURE</w:t>
      </w:r>
    </w:p>
    <w:p w:rsidR="00B1708A" w:rsidRPr="00855D85" w:rsidRDefault="00B1708A"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CON</w:t>
      </w:r>
      <w:r w:rsidR="00AE4DCA" w:rsidRPr="00855D85">
        <w:rPr>
          <w:rFonts w:ascii="Times New Roman" w:eastAsia="SimSun" w:hAnsi="Times New Roman"/>
          <w:b/>
          <w:kern w:val="1"/>
          <w:sz w:val="24"/>
          <w:szCs w:val="24"/>
        </w:rPr>
        <w:t>TENT:  Comparing Myths and Legen</w:t>
      </w:r>
      <w:r w:rsidRPr="00855D85">
        <w:rPr>
          <w:rFonts w:ascii="Times New Roman" w:eastAsia="SimSun" w:hAnsi="Times New Roman"/>
          <w:b/>
          <w:kern w:val="1"/>
          <w:sz w:val="24"/>
          <w:szCs w:val="24"/>
        </w:rPr>
        <w:t>ds</w:t>
      </w:r>
    </w:p>
    <w:p w:rsidR="00AE4DCA" w:rsidRPr="00855D85" w:rsidRDefault="00AE4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A myth is a story from ancient times, especially one that was told to explain natural events or to describe the early history of a people while a legend could also </w:t>
      </w:r>
      <w:proofErr w:type="gramStart"/>
      <w:r w:rsidRPr="00855D85">
        <w:rPr>
          <w:rFonts w:ascii="Times New Roman" w:eastAsia="SimSun" w:hAnsi="Times New Roman"/>
          <w:kern w:val="1"/>
          <w:sz w:val="24"/>
          <w:szCs w:val="24"/>
        </w:rPr>
        <w:t>be  a</w:t>
      </w:r>
      <w:proofErr w:type="gramEnd"/>
      <w:r w:rsidRPr="00855D85">
        <w:rPr>
          <w:rFonts w:ascii="Times New Roman" w:eastAsia="SimSun" w:hAnsi="Times New Roman"/>
          <w:kern w:val="1"/>
          <w:sz w:val="24"/>
          <w:szCs w:val="24"/>
        </w:rPr>
        <w:t xml:space="preserve"> story from ancient times,  that describes early history and feats accomplished by some specific persons. A myth might have no real scientific proof but a legend could be traced.</w:t>
      </w:r>
    </w:p>
    <w:p w:rsidR="00AE4DCA" w:rsidRPr="00855D85" w:rsidRDefault="00AE4DCA" w:rsidP="00855D85">
      <w:pPr>
        <w:spacing w:after="0" w:line="240" w:lineRule="auto"/>
        <w:jc w:val="both"/>
        <w:rPr>
          <w:rFonts w:ascii="Times New Roman" w:eastAsia="SimSun" w:hAnsi="Times New Roman"/>
          <w:kern w:val="1"/>
          <w:sz w:val="24"/>
          <w:szCs w:val="24"/>
        </w:rPr>
      </w:pPr>
    </w:p>
    <w:p w:rsidR="00AE4DCA" w:rsidRPr="00855D85" w:rsidRDefault="00AE4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Pr="00855D85">
        <w:rPr>
          <w:rFonts w:ascii="Times New Roman" w:eastAsia="SimSun" w:hAnsi="Times New Roman"/>
          <w:kern w:val="1"/>
          <w:sz w:val="24"/>
          <w:szCs w:val="24"/>
        </w:rPr>
        <w:t xml:space="preserve"> Use the recommended text on NECO drama</w:t>
      </w:r>
    </w:p>
    <w:p w:rsidR="00B1708A" w:rsidRPr="00855D85" w:rsidRDefault="00B1708A" w:rsidP="00855D85">
      <w:pPr>
        <w:spacing w:after="0" w:line="240" w:lineRule="auto"/>
        <w:jc w:val="both"/>
        <w:rPr>
          <w:rFonts w:ascii="Times New Roman" w:eastAsia="SimSun" w:hAnsi="Times New Roman"/>
          <w:b/>
          <w:kern w:val="1"/>
          <w:sz w:val="24"/>
          <w:szCs w:val="24"/>
        </w:rPr>
      </w:pPr>
    </w:p>
    <w:p w:rsidR="00B1708A" w:rsidRPr="00855D85" w:rsidRDefault="00B1708A"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TOPIC: Making Sentences with Simple Present Tense and Simple Past Tense</w:t>
      </w:r>
    </w:p>
    <w:p w:rsidR="00B1708A" w:rsidRPr="00855D85" w:rsidRDefault="00B1708A" w:rsidP="00855D85">
      <w:pPr>
        <w:spacing w:after="0" w:line="240" w:lineRule="auto"/>
        <w:jc w:val="both"/>
        <w:rPr>
          <w:rFonts w:ascii="Times New Roman" w:eastAsia="SimSun" w:hAnsi="Times New Roman"/>
          <w:b/>
          <w:kern w:val="1"/>
          <w:sz w:val="24"/>
          <w:szCs w:val="24"/>
        </w:rPr>
      </w:pPr>
    </w:p>
    <w:p w:rsidR="00B1708A" w:rsidRPr="00855D85" w:rsidRDefault="00B1708A"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CONTENT:</w:t>
      </w:r>
    </w:p>
    <w:p w:rsidR="00B1708A" w:rsidRPr="00855D85" w:rsidRDefault="00B1708A" w:rsidP="00855D85">
      <w:pPr>
        <w:spacing w:after="0" w:line="240" w:lineRule="auto"/>
        <w:jc w:val="both"/>
        <w:rPr>
          <w:rFonts w:ascii="Times New Roman" w:eastAsia="SimSun" w:hAnsi="Times New Roman"/>
          <w:b/>
          <w:kern w:val="1"/>
          <w:sz w:val="24"/>
          <w:szCs w:val="24"/>
        </w:rPr>
      </w:pPr>
    </w:p>
    <w:p w:rsidR="00B1708A" w:rsidRPr="00855D85" w:rsidRDefault="00B1708A"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Present Tense                                         Past Tense</w:t>
      </w:r>
    </w:p>
    <w:p w:rsidR="00B1708A" w:rsidRPr="00855D85" w:rsidRDefault="00B1708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She speaks well                                      She spoke well                              </w:t>
      </w:r>
    </w:p>
    <w:p w:rsidR="00B1708A" w:rsidRPr="00855D85" w:rsidRDefault="00B1708A" w:rsidP="00855D85">
      <w:pPr>
        <w:spacing w:after="0" w:line="240" w:lineRule="auto"/>
        <w:jc w:val="both"/>
        <w:rPr>
          <w:rFonts w:ascii="Times New Roman" w:eastAsia="SimSun" w:hAnsi="Times New Roman"/>
          <w:kern w:val="1"/>
          <w:sz w:val="24"/>
          <w:szCs w:val="24"/>
        </w:rPr>
      </w:pPr>
      <w:proofErr w:type="spellStart"/>
      <w:r w:rsidRPr="00855D85">
        <w:rPr>
          <w:rFonts w:ascii="Times New Roman" w:eastAsia="SimSun" w:hAnsi="Times New Roman"/>
          <w:kern w:val="1"/>
          <w:sz w:val="24"/>
          <w:szCs w:val="24"/>
        </w:rPr>
        <w:t>Bimpe</w:t>
      </w:r>
      <w:proofErr w:type="spellEnd"/>
      <w:r w:rsidRPr="00855D85">
        <w:rPr>
          <w:rFonts w:ascii="Times New Roman" w:eastAsia="SimSun" w:hAnsi="Times New Roman"/>
          <w:kern w:val="1"/>
          <w:sz w:val="24"/>
          <w:szCs w:val="24"/>
        </w:rPr>
        <w:t xml:space="preserve"> works hard                                  </w:t>
      </w:r>
      <w:proofErr w:type="spellStart"/>
      <w:r w:rsidRPr="00855D85">
        <w:rPr>
          <w:rFonts w:ascii="Times New Roman" w:eastAsia="SimSun" w:hAnsi="Times New Roman"/>
          <w:kern w:val="1"/>
          <w:sz w:val="24"/>
          <w:szCs w:val="24"/>
        </w:rPr>
        <w:t>Bimpe</w:t>
      </w:r>
      <w:proofErr w:type="spellEnd"/>
      <w:r w:rsidRPr="00855D85">
        <w:rPr>
          <w:rFonts w:ascii="Times New Roman" w:eastAsia="SimSun" w:hAnsi="Times New Roman"/>
          <w:kern w:val="1"/>
          <w:sz w:val="24"/>
          <w:szCs w:val="24"/>
        </w:rPr>
        <w:t xml:space="preserve"> worked hard</w:t>
      </w:r>
    </w:p>
    <w:p w:rsidR="00B1708A" w:rsidRPr="00855D85" w:rsidRDefault="00B1708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Ume works in the farm                           Ume worked in the farm</w:t>
      </w:r>
    </w:p>
    <w:p w:rsidR="00B1708A" w:rsidRPr="00855D85" w:rsidRDefault="00B1708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He is a student                                         He was a student</w:t>
      </w:r>
    </w:p>
    <w:p w:rsidR="00B1708A" w:rsidRPr="00855D85" w:rsidRDefault="00B1708A" w:rsidP="00855D85">
      <w:pPr>
        <w:spacing w:after="0" w:line="240" w:lineRule="auto"/>
        <w:jc w:val="both"/>
        <w:rPr>
          <w:rFonts w:ascii="Times New Roman" w:eastAsia="SimSun" w:hAnsi="Times New Roman"/>
          <w:kern w:val="1"/>
          <w:sz w:val="24"/>
          <w:szCs w:val="24"/>
        </w:rPr>
      </w:pPr>
    </w:p>
    <w:p w:rsidR="005C6479" w:rsidRDefault="005C6479" w:rsidP="00855D85">
      <w:pPr>
        <w:spacing w:after="0" w:line="240" w:lineRule="auto"/>
        <w:jc w:val="both"/>
        <w:rPr>
          <w:rFonts w:ascii="Times New Roman" w:eastAsia="SimSun" w:hAnsi="Times New Roman"/>
          <w:b/>
          <w:kern w:val="1"/>
          <w:sz w:val="24"/>
          <w:szCs w:val="24"/>
        </w:rPr>
      </w:pPr>
      <w:r>
        <w:rPr>
          <w:rFonts w:ascii="Times New Roman" w:eastAsia="SimSun" w:hAnsi="Times New Roman"/>
          <w:b/>
          <w:kern w:val="1"/>
          <w:sz w:val="24"/>
          <w:szCs w:val="24"/>
        </w:rPr>
        <w:t>EVALUATION</w:t>
      </w:r>
    </w:p>
    <w:p w:rsidR="00B1708A" w:rsidRPr="00855D85" w:rsidRDefault="00AE4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Write five sentences in present tense in past tense.</w:t>
      </w:r>
    </w:p>
    <w:p w:rsidR="00AE4DCA" w:rsidRPr="00855D85" w:rsidRDefault="00AE4DCA" w:rsidP="00855D85">
      <w:pPr>
        <w:spacing w:after="0" w:line="240" w:lineRule="auto"/>
        <w:jc w:val="both"/>
        <w:rPr>
          <w:rFonts w:ascii="Times New Roman" w:eastAsia="SimSun" w:hAnsi="Times New Roman"/>
          <w:kern w:val="1"/>
          <w:sz w:val="24"/>
          <w:szCs w:val="24"/>
        </w:rPr>
      </w:pPr>
    </w:p>
    <w:p w:rsidR="00AE4DCA" w:rsidRPr="00855D85" w:rsidRDefault="00AE4DCA"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GENERAL EVALUATION</w:t>
      </w:r>
    </w:p>
    <w:p w:rsidR="00AE4DCA" w:rsidRPr="00855D85" w:rsidRDefault="00AE4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A. </w:t>
      </w:r>
      <w:r w:rsidRPr="00855D85">
        <w:rPr>
          <w:rFonts w:ascii="Times New Roman" w:eastAsia="SimSun" w:hAnsi="Times New Roman"/>
          <w:kern w:val="1"/>
          <w:sz w:val="24"/>
          <w:szCs w:val="24"/>
        </w:rPr>
        <w:t xml:space="preserve">Write a detailed article on the topic: </w:t>
      </w:r>
      <w:proofErr w:type="gramStart"/>
      <w:r w:rsidRPr="00855D85">
        <w:rPr>
          <w:rFonts w:ascii="Times New Roman" w:eastAsia="SimSun" w:hAnsi="Times New Roman"/>
          <w:kern w:val="1"/>
          <w:sz w:val="24"/>
          <w:szCs w:val="24"/>
        </w:rPr>
        <w:t>“ Education</w:t>
      </w:r>
      <w:proofErr w:type="gramEnd"/>
      <w:r w:rsidRPr="00855D85">
        <w:rPr>
          <w:rFonts w:ascii="Times New Roman" w:eastAsia="SimSun" w:hAnsi="Times New Roman"/>
          <w:kern w:val="1"/>
          <w:sz w:val="24"/>
          <w:szCs w:val="24"/>
        </w:rPr>
        <w:t xml:space="preserve"> Today”.</w:t>
      </w:r>
    </w:p>
    <w:p w:rsidR="00AE4DCA" w:rsidRPr="00855D85" w:rsidRDefault="00AE4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B. Write five sentences in present tense in past tense.</w:t>
      </w:r>
    </w:p>
    <w:p w:rsidR="00244E67" w:rsidRPr="00855D85" w:rsidRDefault="00244E67" w:rsidP="00855D85">
      <w:pPr>
        <w:spacing w:after="0" w:line="240" w:lineRule="auto"/>
        <w:jc w:val="both"/>
        <w:rPr>
          <w:rFonts w:ascii="Times New Roman" w:eastAsia="SimSun" w:hAnsi="Times New Roman"/>
          <w:kern w:val="1"/>
          <w:sz w:val="24"/>
          <w:szCs w:val="24"/>
        </w:rPr>
      </w:pPr>
    </w:p>
    <w:p w:rsidR="00AE4DCA" w:rsidRPr="00855D85" w:rsidRDefault="005C6479" w:rsidP="00855D85">
      <w:pPr>
        <w:spacing w:after="0" w:line="240" w:lineRule="auto"/>
        <w:jc w:val="both"/>
        <w:rPr>
          <w:rFonts w:ascii="Times New Roman" w:eastAsia="SimSun" w:hAnsi="Times New Roman"/>
          <w:b/>
          <w:kern w:val="1"/>
          <w:sz w:val="24"/>
          <w:szCs w:val="24"/>
        </w:rPr>
      </w:pPr>
      <w:r>
        <w:rPr>
          <w:rFonts w:ascii="Times New Roman" w:eastAsia="SimSun" w:hAnsi="Times New Roman"/>
          <w:b/>
          <w:kern w:val="1"/>
          <w:sz w:val="24"/>
          <w:szCs w:val="24"/>
        </w:rPr>
        <w:t>WEEKEND ASSIGNMENT</w:t>
      </w:r>
    </w:p>
    <w:p w:rsidR="00AB0CCD" w:rsidRPr="00855D85" w:rsidRDefault="00AE4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Effective English. Study the grammar lesson in page 44, then do practice 4 in page 45</w:t>
      </w:r>
    </w:p>
    <w:p w:rsidR="00AB0CCD" w:rsidRPr="00855D85" w:rsidRDefault="00AB0CCD" w:rsidP="00855D85">
      <w:pPr>
        <w:spacing w:after="0" w:line="240" w:lineRule="auto"/>
        <w:jc w:val="both"/>
        <w:rPr>
          <w:rFonts w:ascii="Times New Roman" w:eastAsia="SimSun" w:hAnsi="Times New Roman"/>
          <w:kern w:val="1"/>
          <w:sz w:val="24"/>
          <w:szCs w:val="24"/>
        </w:rPr>
      </w:pPr>
    </w:p>
    <w:p w:rsidR="00AE4DCA" w:rsidRPr="00855D85" w:rsidRDefault="00AE4DCA" w:rsidP="005C6479">
      <w:pPr>
        <w:spacing w:after="0" w:line="240" w:lineRule="auto"/>
        <w:rPr>
          <w:rFonts w:ascii="Times New Roman" w:eastAsia="SimSun" w:hAnsi="Times New Roman"/>
          <w:b/>
          <w:kern w:val="1"/>
          <w:sz w:val="24"/>
          <w:szCs w:val="24"/>
        </w:rPr>
      </w:pPr>
      <w:r w:rsidRPr="00855D85">
        <w:rPr>
          <w:rFonts w:ascii="Times New Roman" w:eastAsia="SimSun" w:hAnsi="Times New Roman"/>
          <w:b/>
          <w:kern w:val="1"/>
          <w:sz w:val="24"/>
          <w:szCs w:val="24"/>
        </w:rPr>
        <w:t>WEEK EIGHT</w:t>
      </w:r>
    </w:p>
    <w:p w:rsidR="00AE4DCA" w:rsidRPr="00855D85" w:rsidRDefault="00AE4DCA"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TOPIC: COMPOSITION</w:t>
      </w:r>
    </w:p>
    <w:p w:rsidR="00AE4DCA" w:rsidRPr="00855D85" w:rsidRDefault="00AE4DCA"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CONTENT:  </w:t>
      </w:r>
      <w:r w:rsidRPr="00855D85">
        <w:rPr>
          <w:rFonts w:ascii="Times New Roman" w:eastAsia="SimSun" w:hAnsi="Times New Roman"/>
          <w:kern w:val="1"/>
          <w:sz w:val="24"/>
          <w:szCs w:val="24"/>
        </w:rPr>
        <w:t>Argumentative: Day School is better than Boarding School</w:t>
      </w:r>
    </w:p>
    <w:p w:rsidR="007C468E" w:rsidRPr="00855D85" w:rsidRDefault="00AE4DCA" w:rsidP="00855D85">
      <w:pPr>
        <w:spacing w:after="0"/>
        <w:rPr>
          <w:rFonts w:ascii="Times New Roman" w:eastAsia="SimSun" w:hAnsi="Times New Roman"/>
          <w:kern w:val="1"/>
          <w:sz w:val="24"/>
          <w:szCs w:val="24"/>
        </w:rPr>
      </w:pPr>
      <w:r w:rsidRPr="00855D85">
        <w:rPr>
          <w:rFonts w:ascii="Times New Roman" w:eastAsia="SimSun" w:hAnsi="Times New Roman"/>
          <w:kern w:val="1"/>
          <w:sz w:val="24"/>
          <w:szCs w:val="24"/>
        </w:rPr>
        <w:t>Study the article below:</w:t>
      </w:r>
    </w:p>
    <w:p w:rsidR="007C468E" w:rsidRPr="00855D85" w:rsidRDefault="007C468E" w:rsidP="00855D85">
      <w:pPr>
        <w:spacing w:after="0"/>
        <w:rPr>
          <w:rFonts w:ascii="Times New Roman" w:eastAsia="SimSun" w:hAnsi="Times New Roman"/>
          <w:kern w:val="1"/>
          <w:sz w:val="24"/>
          <w:szCs w:val="24"/>
        </w:rPr>
      </w:pPr>
      <w:r w:rsidRPr="00855D85">
        <w:rPr>
          <w:rFonts w:ascii="Times New Roman" w:eastAsia="SimSun" w:hAnsi="Times New Roman"/>
          <w:kern w:val="1"/>
          <w:sz w:val="24"/>
          <w:szCs w:val="24"/>
        </w:rPr>
        <w:lastRenderedPageBreak/>
        <w:t>Education is the foremost important aspect of any child’s life. Children who are privileged to have an education tend to be seen as smart and intelligent. Although, not everyone attended school, having an education, at least, to a certain stage, is key and no one can ever stop learning because we all are students of life.</w:t>
      </w:r>
    </w:p>
    <w:p w:rsidR="007C468E" w:rsidRPr="00855D85" w:rsidRDefault="007C468E" w:rsidP="00855D85">
      <w:pPr>
        <w:spacing w:after="0"/>
        <w:rPr>
          <w:rFonts w:ascii="Times New Roman" w:eastAsia="SimSun" w:hAnsi="Times New Roman"/>
          <w:kern w:val="1"/>
          <w:sz w:val="24"/>
          <w:szCs w:val="24"/>
        </w:rPr>
      </w:pPr>
      <w:r w:rsidRPr="00855D85">
        <w:rPr>
          <w:rFonts w:ascii="Times New Roman" w:eastAsia="SimSun" w:hAnsi="Times New Roman"/>
          <w:kern w:val="1"/>
          <w:sz w:val="24"/>
          <w:szCs w:val="24"/>
        </w:rPr>
        <w:t>This brings me to the reason for this piece. Some of us who have kids that are getting prepared for secondary school may be caught up on deciding which school to admit your child. It is no longer a new thing that one can always almost tell the difference between a day student and a boarder. There’s always that difference.</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If you are still indecisive or undecided, here are a few benefits between the two types of school. First, the day school:</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1. CO</w:t>
      </w:r>
      <w:r w:rsidR="00244E67" w:rsidRPr="00855D85">
        <w:rPr>
          <w:rFonts w:ascii="Times New Roman" w:eastAsia="SimSun" w:hAnsi="Times New Roman"/>
          <w:kern w:val="1"/>
          <w:sz w:val="24"/>
          <w:szCs w:val="24"/>
        </w:rPr>
        <w:t>-</w:t>
      </w:r>
      <w:r w:rsidRPr="00855D85">
        <w:rPr>
          <w:rFonts w:ascii="Times New Roman" w:eastAsia="SimSun" w:hAnsi="Times New Roman"/>
          <w:kern w:val="1"/>
          <w:sz w:val="24"/>
          <w:szCs w:val="24"/>
        </w:rPr>
        <w:t>EDUCATION</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Many day schools offer coeducation facilities and this is an important requirement in terms of today’s world. Interacting with the opposite sex in the early years will enable children to be comfortable in the presence of the opposite sex when they reach a stage where they might have to work alongside them in an official environment. Children who have not had this opportunity might be shy and uncomfortable when they people from the opposite sex in the future. Most day schools encourage children to mingle with the opposite sex from their early years and this builds confidence and helps in exchange of ideas between the sexes over the formative years. This is one of the most important functions performed by a day school. Although there may be a few boarding schools that offer coeducation, day schools clearly outnumber the boarding schools doing this and coeducation in day schools is a much more accepted and existent structure in day schools.</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 2. COST BENEFITS </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Day schools are a preferred option as they are much less expensive than a boarding school. Tuition fees in day schools are affordable. Most good quality day schools are relatively cheaper than boarding schools and this is another reason why parents opt for day schools over boarding schools. Day schools allow parents to admit students in private tuitions of their choice as well, in case their children need extra coaching. Most boarding schools in Nigeria have fees that are a bit exorbitant, and unless parents are willing to fund a new experience and style of education for their children, most average Nigerian parents prefer day schools.</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 3. SUPERVISION</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Day schools are a better option for those parents who wish to have close supervision over their children. Day schools enable constant parent-teacher contact and this enables the parents to be able to monitor the progress of their children in terms of both academics and </w:t>
      </w:r>
      <w:proofErr w:type="spellStart"/>
      <w:r w:rsidRPr="00855D85">
        <w:rPr>
          <w:rFonts w:ascii="Times New Roman" w:eastAsia="SimSun" w:hAnsi="Times New Roman"/>
          <w:kern w:val="1"/>
          <w:sz w:val="24"/>
          <w:szCs w:val="24"/>
        </w:rPr>
        <w:t>extra curricular</w:t>
      </w:r>
      <w:proofErr w:type="spellEnd"/>
      <w:r w:rsidRPr="00855D85">
        <w:rPr>
          <w:rFonts w:ascii="Times New Roman" w:eastAsia="SimSun" w:hAnsi="Times New Roman"/>
          <w:kern w:val="1"/>
          <w:sz w:val="24"/>
          <w:szCs w:val="24"/>
        </w:rPr>
        <w:t xml:space="preserve"> activities. This is also an important aspect of a day school. Parents can provide moral guidance if they are in constant contact with their children and this is possible only if the children at admitted in a day school.</w:t>
      </w:r>
    </w:p>
    <w:p w:rsidR="007C468E" w:rsidRPr="00855D85" w:rsidRDefault="007C468E" w:rsidP="00855D85">
      <w:pPr>
        <w:spacing w:after="0" w:line="240" w:lineRule="auto"/>
        <w:jc w:val="both"/>
        <w:rPr>
          <w:rFonts w:ascii="Times New Roman" w:eastAsia="SimSun" w:hAnsi="Times New Roman"/>
          <w:kern w:val="1"/>
          <w:sz w:val="24"/>
          <w:szCs w:val="24"/>
        </w:rPr>
      </w:pPr>
    </w:p>
    <w:p w:rsidR="005C6479" w:rsidRDefault="005C6479" w:rsidP="00855D85">
      <w:pPr>
        <w:spacing w:after="0" w:line="240" w:lineRule="auto"/>
        <w:jc w:val="both"/>
        <w:rPr>
          <w:rFonts w:ascii="Times New Roman" w:eastAsia="SimSun" w:hAnsi="Times New Roman"/>
          <w:kern w:val="1"/>
          <w:sz w:val="24"/>
          <w:szCs w:val="24"/>
        </w:rPr>
      </w:pPr>
    </w:p>
    <w:p w:rsidR="005C6479" w:rsidRDefault="005C6479"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4. HECTIC LIFE AND CONVENIENCE</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If children are used to the comforts at home, then they might find it difficult to survive in a boarding school. Day schools enable the children to relax a bit more than boarding schools. In a boarding school, students are required to take part in many events and many students find it </w:t>
      </w:r>
      <w:r w:rsidRPr="00855D85">
        <w:rPr>
          <w:rFonts w:ascii="Times New Roman" w:eastAsia="SimSun" w:hAnsi="Times New Roman"/>
          <w:kern w:val="1"/>
          <w:sz w:val="24"/>
          <w:szCs w:val="24"/>
        </w:rPr>
        <w:lastRenderedPageBreak/>
        <w:t>difficult to deal with this schedule. Parents will be better served to opt for a day school if their children have been brought up in a relaxed atmosphere.</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5. EMERGENCY</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In case of any sickness or injury, parents can be with their children immediately if they are admitted in a day school. Some children require parents to be constantly by their side, especially if something untoward happens.</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The choice between a boarding school and a day school lies depends on a variety of factors and especially on the maturity level of the child involved. Whatever decision parents make, it is important for them to stick to it- the kind of schooling a child receives and the experiences there eventually define the personality of the child.</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Now, the boarding school:</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1. SMARTNESS</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This is probably the best reason to go to boarding school. In a public school the kids who really want to learn frequently end up being social outcasts. Not so in boarding school. It’s cool to be smart in boarding school. It’s also very cool to learn.</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2. SMALL CLASSROOMS</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If you are in a day school with 30-40 students to a class, chances are that you will just be a number, unless you are very smart or very bad. You will probably get lots of attention either way. In a boarding school, on the other hand, classes typically are 10-15 students. You cannot hide in a class that small. You have to participate. You will get called upon for your response. You will never just be a number in a boarding school. Boarding schools as </w:t>
      </w:r>
      <w:proofErr w:type="gramStart"/>
      <w:r w:rsidRPr="00855D85">
        <w:rPr>
          <w:rFonts w:ascii="Times New Roman" w:eastAsia="SimSun" w:hAnsi="Times New Roman"/>
          <w:kern w:val="1"/>
          <w:sz w:val="24"/>
          <w:szCs w:val="24"/>
        </w:rPr>
        <w:t>a  rule</w:t>
      </w:r>
      <w:proofErr w:type="gramEnd"/>
      <w:r w:rsidRPr="00855D85">
        <w:rPr>
          <w:rFonts w:ascii="Times New Roman" w:eastAsia="SimSun" w:hAnsi="Times New Roman"/>
          <w:kern w:val="1"/>
          <w:sz w:val="24"/>
          <w:szCs w:val="24"/>
        </w:rPr>
        <w:t xml:space="preserve"> are not very large. Yes, some, like Exeter have 1,000 students. But most have a student population in the 350-500 student range.</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3. RESPONSIBILITY</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Taking a lot of little steps towards maturity is one of the intangibles of going to boarding school. You have to learn to get along with others because it is a community. You learn to be responsible for your actions because you are bound by an honor or discipline code of some kind. The lessons in life learned in boarding school will lay a solid foundation for adulthood. You will see how boarding school has shaped them.</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4. WIDE KNOWLEDGE</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In a day school you might read one or two Shakespearean plays in a year if you are lucky and it happens to be relevant to the test. In a boarding school you will read three or four Shakespeare plays and study them in detail. Teaching to the test is virtually unheard of because boarding schools only have to be concerned with getting you into a college. As a </w:t>
      </w:r>
      <w:proofErr w:type="gramStart"/>
      <w:r w:rsidRPr="00855D85">
        <w:rPr>
          <w:rFonts w:ascii="Times New Roman" w:eastAsia="SimSun" w:hAnsi="Times New Roman"/>
          <w:kern w:val="1"/>
          <w:sz w:val="24"/>
          <w:szCs w:val="24"/>
        </w:rPr>
        <w:t>result</w:t>
      </w:r>
      <w:proofErr w:type="gramEnd"/>
      <w:r w:rsidRPr="00855D85">
        <w:rPr>
          <w:rFonts w:ascii="Times New Roman" w:eastAsia="SimSun" w:hAnsi="Times New Roman"/>
          <w:kern w:val="1"/>
          <w:sz w:val="24"/>
          <w:szCs w:val="24"/>
        </w:rPr>
        <w:t xml:space="preserve"> the depth and breadth of the academic courses in most schools is remarkable. This applies to traditional and progressive high schools alike. This short video gives us a glimpse of the academic experience at</w:t>
      </w:r>
    </w:p>
    <w:p w:rsidR="007C468E" w:rsidRPr="00855D85" w:rsidRDefault="007C468E" w:rsidP="00855D85">
      <w:pPr>
        <w:spacing w:after="0" w:line="240" w:lineRule="auto"/>
        <w:jc w:val="both"/>
        <w:rPr>
          <w:rFonts w:ascii="Times New Roman" w:eastAsia="SimSun" w:hAnsi="Times New Roman"/>
          <w:kern w:val="1"/>
          <w:sz w:val="24"/>
          <w:szCs w:val="24"/>
        </w:rPr>
      </w:pPr>
    </w:p>
    <w:p w:rsidR="005C6479" w:rsidRDefault="005C6479" w:rsidP="00855D85">
      <w:pPr>
        <w:spacing w:after="0" w:line="240" w:lineRule="auto"/>
        <w:jc w:val="both"/>
        <w:rPr>
          <w:rFonts w:ascii="Times New Roman" w:eastAsia="SimSun" w:hAnsi="Times New Roman"/>
          <w:kern w:val="1"/>
          <w:sz w:val="24"/>
          <w:szCs w:val="24"/>
        </w:rPr>
      </w:pPr>
    </w:p>
    <w:p w:rsidR="005C6479" w:rsidRDefault="005C6479"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5. LIVING ON THEIR OWN</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It’s never easy to leave the nest. But, doesn’t it make more sense to make the move a few years before college? </w:t>
      </w:r>
      <w:proofErr w:type="gramStart"/>
      <w:r w:rsidRPr="00855D85">
        <w:rPr>
          <w:rFonts w:ascii="Times New Roman" w:eastAsia="SimSun" w:hAnsi="Times New Roman"/>
          <w:kern w:val="1"/>
          <w:sz w:val="24"/>
          <w:szCs w:val="24"/>
        </w:rPr>
        <w:t>Of course</w:t>
      </w:r>
      <w:proofErr w:type="gramEnd"/>
      <w:r w:rsidRPr="00855D85">
        <w:rPr>
          <w:rFonts w:ascii="Times New Roman" w:eastAsia="SimSun" w:hAnsi="Times New Roman"/>
          <w:kern w:val="1"/>
          <w:sz w:val="24"/>
          <w:szCs w:val="24"/>
        </w:rPr>
        <w:t xml:space="preserve"> it does. You will learn how to cope with life and all its many high and </w:t>
      </w:r>
      <w:r w:rsidRPr="00855D85">
        <w:rPr>
          <w:rFonts w:ascii="Times New Roman" w:eastAsia="SimSun" w:hAnsi="Times New Roman"/>
          <w:kern w:val="1"/>
          <w:sz w:val="24"/>
          <w:szCs w:val="24"/>
        </w:rPr>
        <w:lastRenderedPageBreak/>
        <w:t>low points within a community of your peers who are going through the same things you are. All of this is happening under the watchful eye of your teachers who are mentors, not baby-sitters.</w:t>
      </w:r>
    </w:p>
    <w:p w:rsidR="00D66340" w:rsidRPr="00855D85" w:rsidRDefault="00D66340" w:rsidP="00855D85">
      <w:pPr>
        <w:spacing w:after="0" w:line="240" w:lineRule="auto"/>
        <w:jc w:val="both"/>
        <w:rPr>
          <w:rFonts w:ascii="Times New Roman" w:eastAsia="SimSun" w:hAnsi="Times New Roman"/>
          <w:kern w:val="1"/>
          <w:sz w:val="24"/>
          <w:szCs w:val="24"/>
        </w:rPr>
      </w:pP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6. GREAT TEACHERS</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Boarding schools traditionally hire teachers with degrees in their subjects. As well a large number of these experienced teachers have advanced degrees in their field. </w:t>
      </w:r>
      <w:proofErr w:type="gramStart"/>
      <w:r w:rsidRPr="00855D85">
        <w:rPr>
          <w:rFonts w:ascii="Times New Roman" w:eastAsia="SimSun" w:hAnsi="Times New Roman"/>
          <w:kern w:val="1"/>
          <w:sz w:val="24"/>
          <w:szCs w:val="24"/>
        </w:rPr>
        <w:t>Typically</w:t>
      </w:r>
      <w:proofErr w:type="gramEnd"/>
      <w:r w:rsidRPr="00855D85">
        <w:rPr>
          <w:rFonts w:ascii="Times New Roman" w:eastAsia="SimSun" w:hAnsi="Times New Roman"/>
          <w:kern w:val="1"/>
          <w:sz w:val="24"/>
          <w:szCs w:val="24"/>
        </w:rPr>
        <w:t xml:space="preserve"> all are passionate about their subject and love to teach it to young people. Because discipline is rarely a problem in boarding school, these talented teachers get to teach without having to be traffic cops or paper pushers like their </w:t>
      </w:r>
      <w:proofErr w:type="gramStart"/>
      <w:r w:rsidRPr="00855D85">
        <w:rPr>
          <w:rFonts w:ascii="Times New Roman" w:eastAsia="SimSun" w:hAnsi="Times New Roman"/>
          <w:kern w:val="1"/>
          <w:sz w:val="24"/>
          <w:szCs w:val="24"/>
        </w:rPr>
        <w:t>public school</w:t>
      </w:r>
      <w:proofErr w:type="gramEnd"/>
      <w:r w:rsidRPr="00855D85">
        <w:rPr>
          <w:rFonts w:ascii="Times New Roman" w:eastAsia="SimSun" w:hAnsi="Times New Roman"/>
          <w:kern w:val="1"/>
          <w:sz w:val="24"/>
          <w:szCs w:val="24"/>
        </w:rPr>
        <w:t xml:space="preserve"> counterparts.</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There you have it. Between a boarding and day school, the former put the child at a more advantageous level and although a day school is more affordable, every child should be given the best education.</w:t>
      </w:r>
    </w:p>
    <w:p w:rsidR="007C468E" w:rsidRPr="00855D85" w:rsidRDefault="007C468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Feel free to either oppose or agree.</w:t>
      </w:r>
    </w:p>
    <w:p w:rsidR="007C468E" w:rsidRPr="00855D85" w:rsidRDefault="007C468E" w:rsidP="00855D85">
      <w:pPr>
        <w:spacing w:after="0" w:line="240" w:lineRule="auto"/>
        <w:jc w:val="both"/>
        <w:rPr>
          <w:rFonts w:ascii="Times New Roman" w:eastAsia="SimSun" w:hAnsi="Times New Roman"/>
          <w:kern w:val="1"/>
          <w:sz w:val="24"/>
          <w:szCs w:val="24"/>
        </w:rPr>
      </w:pPr>
    </w:p>
    <w:p w:rsidR="007C468E" w:rsidRPr="00855D85" w:rsidRDefault="006D76CC"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Pr="00855D85">
        <w:rPr>
          <w:rFonts w:ascii="Times New Roman" w:eastAsia="SimSun" w:hAnsi="Times New Roman"/>
          <w:kern w:val="1"/>
          <w:sz w:val="24"/>
          <w:szCs w:val="24"/>
        </w:rPr>
        <w:t xml:space="preserve">Study the </w:t>
      </w:r>
      <w:proofErr w:type="gramStart"/>
      <w:r w:rsidRPr="00855D85">
        <w:rPr>
          <w:rFonts w:ascii="Times New Roman" w:eastAsia="SimSun" w:hAnsi="Times New Roman"/>
          <w:kern w:val="1"/>
          <w:sz w:val="24"/>
          <w:szCs w:val="24"/>
        </w:rPr>
        <w:t>article  above</w:t>
      </w:r>
      <w:proofErr w:type="gramEnd"/>
      <w:r w:rsidRPr="00855D85">
        <w:rPr>
          <w:rFonts w:ascii="Times New Roman" w:eastAsia="SimSun" w:hAnsi="Times New Roman"/>
          <w:kern w:val="1"/>
          <w:sz w:val="24"/>
          <w:szCs w:val="24"/>
        </w:rPr>
        <w:t xml:space="preserve"> and map out cogent points as basis for your argument. </w:t>
      </w:r>
    </w:p>
    <w:p w:rsidR="006D76CC" w:rsidRPr="00855D85" w:rsidRDefault="006D76CC" w:rsidP="00855D85">
      <w:pPr>
        <w:spacing w:after="0" w:line="240" w:lineRule="auto"/>
        <w:jc w:val="both"/>
        <w:rPr>
          <w:rFonts w:ascii="Times New Roman" w:eastAsia="SimSun" w:hAnsi="Times New Roman"/>
          <w:kern w:val="1"/>
          <w:sz w:val="24"/>
          <w:szCs w:val="24"/>
        </w:rPr>
      </w:pPr>
    </w:p>
    <w:p w:rsidR="00EE10E3" w:rsidRPr="00855D85" w:rsidRDefault="006D76CC"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LITERATURE:  </w:t>
      </w:r>
      <w:r w:rsidRPr="00855D85">
        <w:rPr>
          <w:rFonts w:ascii="Times New Roman" w:eastAsia="SimSun" w:hAnsi="Times New Roman"/>
          <w:kern w:val="1"/>
          <w:sz w:val="24"/>
          <w:szCs w:val="24"/>
        </w:rPr>
        <w:t>Use recommended text on drama</w:t>
      </w:r>
    </w:p>
    <w:p w:rsidR="00EE10E3" w:rsidRPr="00855D85" w:rsidRDefault="00EE10E3" w:rsidP="00855D85">
      <w:pPr>
        <w:spacing w:after="0" w:line="240" w:lineRule="auto"/>
        <w:jc w:val="both"/>
        <w:rPr>
          <w:rFonts w:ascii="Times New Roman" w:eastAsia="SimSun" w:hAnsi="Times New Roman"/>
          <w:b/>
          <w:kern w:val="1"/>
          <w:sz w:val="24"/>
          <w:szCs w:val="24"/>
        </w:rPr>
      </w:pPr>
    </w:p>
    <w:p w:rsidR="006D76CC" w:rsidRPr="00855D85" w:rsidRDefault="006D76CC"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TOPIC: Contrasting vowels /e/ </w:t>
      </w:r>
      <w:proofErr w:type="gramStart"/>
      <w:r w:rsidRPr="00855D85">
        <w:rPr>
          <w:rFonts w:ascii="Times New Roman" w:eastAsia="SimSun" w:hAnsi="Times New Roman"/>
          <w:b/>
          <w:kern w:val="1"/>
          <w:sz w:val="24"/>
          <w:szCs w:val="24"/>
        </w:rPr>
        <w:t>and  /</w:t>
      </w:r>
      <w:proofErr w:type="gramEnd"/>
      <w:r w:rsidRPr="00855D85">
        <w:rPr>
          <w:rFonts w:ascii="Times New Roman" w:eastAsia="SimSun" w:hAnsi="Times New Roman"/>
          <w:b/>
          <w:kern w:val="1"/>
          <w:sz w:val="24"/>
          <w:szCs w:val="24"/>
        </w:rPr>
        <w:t>ᴣ:/</w:t>
      </w:r>
    </w:p>
    <w:p w:rsidR="006D76CC" w:rsidRPr="00855D85" w:rsidRDefault="006D76CC"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CONTENT:</w:t>
      </w:r>
    </w:p>
    <w:p w:rsidR="006D76CC" w:rsidRPr="00855D85" w:rsidRDefault="006D76CC"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Word Contrast</w:t>
      </w:r>
    </w:p>
    <w:p w:rsidR="006D76CC" w:rsidRPr="00855D85" w:rsidRDefault="006D76CC"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/e/                                                                   /ᴣ:/</w:t>
      </w:r>
    </w:p>
    <w:p w:rsidR="006D76CC" w:rsidRPr="00855D85" w:rsidRDefault="006D76CC"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ten                                                                 turn</w:t>
      </w:r>
    </w:p>
    <w:p w:rsidR="006D76CC" w:rsidRPr="00855D85" w:rsidRDefault="006D76CC"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germ                                                             gem</w:t>
      </w:r>
    </w:p>
    <w:p w:rsidR="006D76CC" w:rsidRPr="00855D85" w:rsidRDefault="006D76CC"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bed                                                                bird</w:t>
      </w:r>
    </w:p>
    <w:p w:rsidR="006D76CC" w:rsidRPr="00855D85" w:rsidRDefault="006D76CC"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learnt                                                            lent</w:t>
      </w:r>
    </w:p>
    <w:p w:rsidR="00A04F45" w:rsidRPr="00855D85" w:rsidRDefault="00A04F45" w:rsidP="00855D85">
      <w:pPr>
        <w:spacing w:after="0" w:line="240" w:lineRule="auto"/>
        <w:jc w:val="both"/>
        <w:rPr>
          <w:rFonts w:ascii="Times New Roman" w:eastAsia="SimSun" w:hAnsi="Times New Roman"/>
          <w:b/>
          <w:kern w:val="1"/>
          <w:sz w:val="24"/>
          <w:szCs w:val="24"/>
        </w:rPr>
      </w:pPr>
    </w:p>
    <w:p w:rsidR="00A04F45" w:rsidRPr="00855D85" w:rsidRDefault="00A04F45"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Pr="00855D85">
        <w:rPr>
          <w:rFonts w:ascii="Times New Roman" w:eastAsia="SimSun" w:hAnsi="Times New Roman"/>
          <w:kern w:val="1"/>
          <w:sz w:val="24"/>
          <w:szCs w:val="24"/>
        </w:rPr>
        <w:t>Give five other examples on each sound.</w:t>
      </w:r>
    </w:p>
    <w:p w:rsidR="005C6479" w:rsidRDefault="005C6479" w:rsidP="00855D85">
      <w:pPr>
        <w:spacing w:after="0" w:line="240" w:lineRule="auto"/>
        <w:jc w:val="both"/>
        <w:rPr>
          <w:rFonts w:ascii="Times New Roman" w:eastAsia="SimSun" w:hAnsi="Times New Roman"/>
          <w:b/>
          <w:kern w:val="1"/>
          <w:sz w:val="24"/>
          <w:szCs w:val="24"/>
        </w:rPr>
      </w:pPr>
    </w:p>
    <w:p w:rsidR="00A04F45" w:rsidRPr="00855D85" w:rsidRDefault="00A04F45"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TOPIC: Comprehension</w:t>
      </w:r>
    </w:p>
    <w:p w:rsidR="00A04F45" w:rsidRPr="00855D85" w:rsidRDefault="00A04F45"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CONTENT:     WHERE THERE IS NO DOCTOR</w:t>
      </w:r>
    </w:p>
    <w:p w:rsidR="00A04F45" w:rsidRPr="00855D85" w:rsidRDefault="00A04F45"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Aim:  </w:t>
      </w:r>
      <w:r w:rsidRPr="00855D85">
        <w:rPr>
          <w:rFonts w:ascii="Times New Roman" w:eastAsia="SimSun" w:hAnsi="Times New Roman"/>
          <w:kern w:val="1"/>
          <w:sz w:val="24"/>
          <w:szCs w:val="24"/>
        </w:rPr>
        <w:t>to understand an account of home remedies. Unit 14, page 181</w:t>
      </w:r>
    </w:p>
    <w:p w:rsidR="00A04F45" w:rsidRPr="00855D85" w:rsidRDefault="00A04F45"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Pr="00855D85">
        <w:rPr>
          <w:rFonts w:ascii="Times New Roman" w:eastAsia="SimSun" w:hAnsi="Times New Roman"/>
          <w:kern w:val="1"/>
          <w:sz w:val="24"/>
          <w:szCs w:val="24"/>
        </w:rPr>
        <w:t>Read the first part of the passage, then do practice 2.</w:t>
      </w:r>
    </w:p>
    <w:p w:rsidR="00AC3CEF" w:rsidRPr="00855D85" w:rsidRDefault="00AC3CEF" w:rsidP="00855D85">
      <w:pPr>
        <w:spacing w:after="0" w:line="240" w:lineRule="auto"/>
        <w:jc w:val="both"/>
        <w:rPr>
          <w:rFonts w:ascii="Times New Roman" w:eastAsia="SimSun" w:hAnsi="Times New Roman"/>
          <w:kern w:val="1"/>
          <w:sz w:val="24"/>
          <w:szCs w:val="24"/>
        </w:rPr>
      </w:pPr>
    </w:p>
    <w:p w:rsidR="00AC3CEF" w:rsidRPr="00855D85" w:rsidRDefault="00F82E20"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TOPIC:   FUTURE TENSE</w:t>
      </w:r>
      <w:r w:rsidR="00AC3CEF" w:rsidRPr="00855D85">
        <w:rPr>
          <w:rFonts w:ascii="Times New Roman" w:eastAsia="SimSun" w:hAnsi="Times New Roman"/>
          <w:b/>
          <w:kern w:val="1"/>
          <w:sz w:val="24"/>
          <w:szCs w:val="24"/>
        </w:rPr>
        <w:t>: SIMPLE FUTURE</w:t>
      </w:r>
    </w:p>
    <w:p w:rsidR="00AC3CEF" w:rsidRPr="00855D85" w:rsidRDefault="00AC3CEF"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 xml:space="preserve">CONTENT: </w:t>
      </w:r>
    </w:p>
    <w:p w:rsidR="00AC3CEF" w:rsidRPr="00855D85" w:rsidRDefault="00AC3CE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No change occurs in the simple form of the verb in the expression of the future, but English has a few ways of indicating futurity.</w:t>
      </w:r>
    </w:p>
    <w:p w:rsidR="00AC3CEF" w:rsidRPr="00855D85" w:rsidRDefault="00AC3CEF" w:rsidP="00855D85">
      <w:pPr>
        <w:pStyle w:val="ListParagraph"/>
        <w:numPr>
          <w:ilvl w:val="0"/>
          <w:numId w:val="31"/>
        </w:num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By using the modal auxiliary verbs ‘shall’ and ‘will’</w:t>
      </w:r>
    </w:p>
    <w:p w:rsidR="00AC3CEF" w:rsidRPr="00855D85" w:rsidRDefault="00AC3CEF" w:rsidP="00855D85">
      <w:pPr>
        <w:pStyle w:val="ListParagraph"/>
        <w:spacing w:after="0" w:line="240" w:lineRule="auto"/>
        <w:jc w:val="both"/>
        <w:rPr>
          <w:rFonts w:ascii="Times New Roman" w:eastAsia="SimSun" w:hAnsi="Times New Roman"/>
          <w:kern w:val="1"/>
          <w:sz w:val="24"/>
          <w:szCs w:val="24"/>
        </w:rPr>
      </w:pPr>
      <w:proofErr w:type="spellStart"/>
      <w:r w:rsidRPr="00855D85">
        <w:rPr>
          <w:rFonts w:ascii="Times New Roman" w:eastAsia="SimSun" w:hAnsi="Times New Roman"/>
          <w:kern w:val="1"/>
          <w:sz w:val="24"/>
          <w:szCs w:val="24"/>
        </w:rPr>
        <w:t>e.g</w:t>
      </w:r>
      <w:proofErr w:type="spellEnd"/>
      <w:r w:rsidRPr="00855D85">
        <w:rPr>
          <w:rFonts w:ascii="Times New Roman" w:eastAsia="SimSun" w:hAnsi="Times New Roman"/>
          <w:kern w:val="1"/>
          <w:sz w:val="24"/>
          <w:szCs w:val="24"/>
        </w:rPr>
        <w:t xml:space="preserve"> I shall travel soon.</w:t>
      </w:r>
    </w:p>
    <w:p w:rsidR="00AC3CEF" w:rsidRPr="00855D85" w:rsidRDefault="00AC3CEF" w:rsidP="00855D85">
      <w:pPr>
        <w:pStyle w:val="ListParagraph"/>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You will see me again.</w:t>
      </w:r>
    </w:p>
    <w:p w:rsidR="00AC3CEF" w:rsidRPr="00855D85" w:rsidRDefault="00AC3CEF" w:rsidP="00855D85">
      <w:pPr>
        <w:pStyle w:val="ListParagraph"/>
        <w:spacing w:after="0" w:line="240" w:lineRule="auto"/>
        <w:jc w:val="both"/>
        <w:rPr>
          <w:rFonts w:ascii="Times New Roman" w:eastAsia="SimSun" w:hAnsi="Times New Roman"/>
          <w:kern w:val="1"/>
          <w:sz w:val="24"/>
          <w:szCs w:val="24"/>
        </w:rPr>
      </w:pPr>
    </w:p>
    <w:p w:rsidR="00AC3CEF" w:rsidRPr="00855D85" w:rsidRDefault="00AC3CEF" w:rsidP="00855D85">
      <w:pPr>
        <w:pStyle w:val="ListParagraph"/>
        <w:numPr>
          <w:ilvl w:val="0"/>
          <w:numId w:val="31"/>
        </w:num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By using the form ‘be going’ and ‘to’ infinitive:</w:t>
      </w:r>
    </w:p>
    <w:p w:rsidR="00A04F45" w:rsidRPr="00855D85" w:rsidRDefault="00AC3CEF" w:rsidP="00855D85">
      <w:pPr>
        <w:pStyle w:val="ListParagraph"/>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Emeka is going to succeed</w:t>
      </w:r>
    </w:p>
    <w:p w:rsidR="00AC3CEF" w:rsidRPr="00855D85" w:rsidRDefault="00AC3CEF" w:rsidP="00855D85">
      <w:pPr>
        <w:pStyle w:val="ListParagraph"/>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It is going to rain today</w:t>
      </w:r>
    </w:p>
    <w:p w:rsidR="00AC3CEF" w:rsidRPr="00855D85" w:rsidRDefault="00AC3CEF" w:rsidP="00855D85">
      <w:pPr>
        <w:pStyle w:val="ListParagraph"/>
        <w:spacing w:after="0" w:line="240" w:lineRule="auto"/>
        <w:jc w:val="both"/>
        <w:rPr>
          <w:rFonts w:ascii="Times New Roman" w:eastAsia="SimSun" w:hAnsi="Times New Roman"/>
          <w:kern w:val="1"/>
          <w:sz w:val="24"/>
          <w:szCs w:val="24"/>
        </w:rPr>
      </w:pPr>
    </w:p>
    <w:p w:rsidR="006D76CC" w:rsidRPr="00855D85" w:rsidRDefault="00AC3CEF" w:rsidP="00855D85">
      <w:pPr>
        <w:pStyle w:val="ListParagraph"/>
        <w:numPr>
          <w:ilvl w:val="0"/>
          <w:numId w:val="31"/>
        </w:num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 By using the present progressive</w:t>
      </w:r>
    </w:p>
    <w:p w:rsidR="00AC3CEF" w:rsidRPr="00855D85" w:rsidRDefault="00AC3CEF" w:rsidP="00855D85">
      <w:pPr>
        <w:pStyle w:val="ListParagraph"/>
        <w:spacing w:after="0" w:line="240" w:lineRule="auto"/>
        <w:jc w:val="both"/>
        <w:rPr>
          <w:rFonts w:ascii="Times New Roman" w:eastAsia="SimSun" w:hAnsi="Times New Roman"/>
          <w:kern w:val="1"/>
          <w:sz w:val="24"/>
          <w:szCs w:val="24"/>
        </w:rPr>
      </w:pPr>
      <w:proofErr w:type="spellStart"/>
      <w:r w:rsidRPr="00855D85">
        <w:rPr>
          <w:rFonts w:ascii="Times New Roman" w:eastAsia="SimSun" w:hAnsi="Times New Roman"/>
          <w:kern w:val="1"/>
          <w:sz w:val="24"/>
          <w:szCs w:val="24"/>
        </w:rPr>
        <w:t>Adamu</w:t>
      </w:r>
      <w:proofErr w:type="spellEnd"/>
      <w:r w:rsidRPr="00855D85">
        <w:rPr>
          <w:rFonts w:ascii="Times New Roman" w:eastAsia="SimSun" w:hAnsi="Times New Roman"/>
          <w:kern w:val="1"/>
          <w:sz w:val="24"/>
          <w:szCs w:val="24"/>
        </w:rPr>
        <w:t xml:space="preserve"> is leaving tomorrow</w:t>
      </w:r>
    </w:p>
    <w:p w:rsidR="00AC3CEF" w:rsidRPr="00855D85" w:rsidRDefault="00AC3CEF" w:rsidP="00855D85">
      <w:pPr>
        <w:pStyle w:val="ListParagraph"/>
        <w:spacing w:after="0" w:line="240" w:lineRule="auto"/>
        <w:jc w:val="both"/>
        <w:rPr>
          <w:rFonts w:ascii="Times New Roman" w:eastAsia="SimSun" w:hAnsi="Times New Roman"/>
          <w:kern w:val="1"/>
          <w:sz w:val="24"/>
          <w:szCs w:val="24"/>
        </w:rPr>
      </w:pPr>
      <w:proofErr w:type="gramStart"/>
      <w:r w:rsidRPr="00855D85">
        <w:rPr>
          <w:rFonts w:ascii="Times New Roman" w:eastAsia="SimSun" w:hAnsi="Times New Roman"/>
          <w:kern w:val="1"/>
          <w:sz w:val="24"/>
          <w:szCs w:val="24"/>
        </w:rPr>
        <w:t>We  are</w:t>
      </w:r>
      <w:proofErr w:type="gramEnd"/>
      <w:r w:rsidRPr="00855D85">
        <w:rPr>
          <w:rFonts w:ascii="Times New Roman" w:eastAsia="SimSun" w:hAnsi="Times New Roman"/>
          <w:kern w:val="1"/>
          <w:sz w:val="24"/>
          <w:szCs w:val="24"/>
        </w:rPr>
        <w:t xml:space="preserve"> travelling next year.</w:t>
      </w:r>
    </w:p>
    <w:p w:rsidR="00AC3CEF" w:rsidRPr="00855D85" w:rsidRDefault="00AC3CEF" w:rsidP="00855D85">
      <w:pPr>
        <w:pStyle w:val="ListParagraph"/>
        <w:spacing w:after="0" w:line="240" w:lineRule="auto"/>
        <w:jc w:val="both"/>
        <w:rPr>
          <w:rFonts w:ascii="Times New Roman" w:eastAsia="SimSun" w:hAnsi="Times New Roman"/>
          <w:kern w:val="1"/>
          <w:sz w:val="24"/>
          <w:szCs w:val="24"/>
        </w:rPr>
      </w:pPr>
    </w:p>
    <w:p w:rsidR="00AC3CEF" w:rsidRPr="00855D85" w:rsidRDefault="00AC3CE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Pr="00855D85">
        <w:rPr>
          <w:rFonts w:ascii="Times New Roman" w:eastAsia="SimSun" w:hAnsi="Times New Roman"/>
          <w:kern w:val="1"/>
          <w:sz w:val="24"/>
          <w:szCs w:val="24"/>
        </w:rPr>
        <w:t>Write examples on each type of example</w:t>
      </w:r>
    </w:p>
    <w:p w:rsidR="005C6479" w:rsidRDefault="005C6479" w:rsidP="00855D85">
      <w:pPr>
        <w:spacing w:after="0" w:line="240" w:lineRule="auto"/>
        <w:jc w:val="both"/>
        <w:rPr>
          <w:rFonts w:ascii="Times New Roman" w:eastAsia="SimSun" w:hAnsi="Times New Roman"/>
          <w:b/>
          <w:kern w:val="1"/>
          <w:sz w:val="24"/>
          <w:szCs w:val="24"/>
        </w:rPr>
      </w:pPr>
    </w:p>
    <w:p w:rsidR="00AC3CEF" w:rsidRPr="00855D85" w:rsidRDefault="00AC3CE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VOCABULARY DEVELOPMENT:  </w:t>
      </w:r>
      <w:r w:rsidRPr="00855D85">
        <w:rPr>
          <w:rFonts w:ascii="Times New Roman" w:eastAsia="SimSun" w:hAnsi="Times New Roman"/>
          <w:kern w:val="1"/>
          <w:sz w:val="24"/>
          <w:szCs w:val="24"/>
        </w:rPr>
        <w:t>Use of prefixes</w:t>
      </w:r>
    </w:p>
    <w:p w:rsidR="00AC3CEF" w:rsidRPr="00855D85" w:rsidRDefault="00AC3CEF"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Prefix                              Word                          Formation</w:t>
      </w:r>
    </w:p>
    <w:p w:rsidR="00AC3CEF" w:rsidRPr="00855D85" w:rsidRDefault="00AC3CEF" w:rsidP="00855D85">
      <w:pPr>
        <w:spacing w:after="0" w:line="240" w:lineRule="auto"/>
        <w:jc w:val="both"/>
        <w:rPr>
          <w:rFonts w:ascii="Times New Roman" w:eastAsia="SimSun" w:hAnsi="Times New Roman"/>
          <w:kern w:val="1"/>
          <w:sz w:val="24"/>
          <w:szCs w:val="24"/>
        </w:rPr>
      </w:pPr>
      <w:proofErr w:type="spellStart"/>
      <w:r w:rsidRPr="00855D85">
        <w:rPr>
          <w:rFonts w:ascii="Times New Roman" w:eastAsia="SimSun" w:hAnsi="Times New Roman"/>
          <w:kern w:val="1"/>
          <w:sz w:val="24"/>
          <w:szCs w:val="24"/>
        </w:rPr>
        <w:t>il</w:t>
      </w:r>
      <w:proofErr w:type="spellEnd"/>
      <w:r w:rsidRPr="00855D85">
        <w:rPr>
          <w:rFonts w:ascii="Times New Roman" w:eastAsia="SimSun" w:hAnsi="Times New Roman"/>
          <w:kern w:val="1"/>
          <w:sz w:val="24"/>
          <w:szCs w:val="24"/>
        </w:rPr>
        <w:t xml:space="preserve">                                      legal                             illegal</w:t>
      </w:r>
    </w:p>
    <w:p w:rsidR="00AC3CEF" w:rsidRPr="00855D85" w:rsidRDefault="00AC3CE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in                                     discipline                     indiscipline</w:t>
      </w:r>
    </w:p>
    <w:p w:rsidR="00AC3CEF" w:rsidRPr="00855D85" w:rsidRDefault="00AC3CE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in                                     formal                         informal</w:t>
      </w:r>
    </w:p>
    <w:p w:rsidR="00AC3CEF" w:rsidRPr="00855D85" w:rsidRDefault="00AC3CE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un                                    fortunate                     unfortunate</w:t>
      </w:r>
    </w:p>
    <w:p w:rsidR="00AC3CEF" w:rsidRPr="00855D85" w:rsidRDefault="00AC3CEF"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in                                     efficient                      inefficient</w:t>
      </w:r>
    </w:p>
    <w:p w:rsidR="00836F74" w:rsidRPr="00855D85" w:rsidRDefault="00836F74" w:rsidP="00855D85">
      <w:pPr>
        <w:spacing w:after="0" w:line="240" w:lineRule="auto"/>
        <w:jc w:val="both"/>
        <w:rPr>
          <w:rFonts w:ascii="Times New Roman" w:eastAsia="SimSun" w:hAnsi="Times New Roman"/>
          <w:kern w:val="1"/>
          <w:sz w:val="24"/>
          <w:szCs w:val="24"/>
        </w:rPr>
      </w:pPr>
    </w:p>
    <w:p w:rsidR="00836F74" w:rsidRPr="00855D85" w:rsidRDefault="00836F74"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Pr="00855D85">
        <w:rPr>
          <w:rFonts w:ascii="Times New Roman" w:eastAsia="SimSun" w:hAnsi="Times New Roman"/>
          <w:kern w:val="1"/>
          <w:sz w:val="24"/>
          <w:szCs w:val="24"/>
        </w:rPr>
        <w:t>Give twenty more examples</w:t>
      </w:r>
    </w:p>
    <w:p w:rsidR="00836F74" w:rsidRPr="00855D85" w:rsidRDefault="00836F74" w:rsidP="00855D85">
      <w:pPr>
        <w:spacing w:after="0" w:line="240" w:lineRule="auto"/>
        <w:jc w:val="both"/>
        <w:rPr>
          <w:rFonts w:ascii="Times New Roman" w:eastAsia="SimSun" w:hAnsi="Times New Roman"/>
          <w:kern w:val="1"/>
          <w:sz w:val="24"/>
          <w:szCs w:val="24"/>
        </w:rPr>
      </w:pPr>
    </w:p>
    <w:p w:rsidR="00836F74" w:rsidRPr="00855D85" w:rsidRDefault="00836F74"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 xml:space="preserve">GENERAL EVALUATION: </w:t>
      </w:r>
    </w:p>
    <w:p w:rsidR="00836F74" w:rsidRPr="00855D85" w:rsidRDefault="00836F74" w:rsidP="00855D85">
      <w:pPr>
        <w:pStyle w:val="ListParagraph"/>
        <w:numPr>
          <w:ilvl w:val="0"/>
          <w:numId w:val="34"/>
        </w:num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C</w:t>
      </w:r>
      <w:r w:rsidRPr="00855D85">
        <w:rPr>
          <w:rFonts w:ascii="Times New Roman" w:eastAsia="SimSun" w:hAnsi="Times New Roman"/>
          <w:kern w:val="1"/>
          <w:sz w:val="24"/>
          <w:szCs w:val="24"/>
        </w:rPr>
        <w:t xml:space="preserve">onstruct five sentences each to illustrate the various uses of the verbs </w:t>
      </w:r>
      <w:r w:rsidRPr="00855D85">
        <w:rPr>
          <w:rFonts w:ascii="Times New Roman" w:eastAsia="SimSun" w:hAnsi="Times New Roman"/>
          <w:b/>
          <w:kern w:val="1"/>
          <w:sz w:val="24"/>
          <w:szCs w:val="24"/>
        </w:rPr>
        <w:t>be, do, have.</w:t>
      </w:r>
    </w:p>
    <w:p w:rsidR="00836F74" w:rsidRPr="00855D85" w:rsidRDefault="00836F74" w:rsidP="00855D85">
      <w:pPr>
        <w:pStyle w:val="ListParagraph"/>
        <w:numPr>
          <w:ilvl w:val="0"/>
          <w:numId w:val="34"/>
        </w:num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C</w:t>
      </w:r>
      <w:r w:rsidRPr="00855D85">
        <w:rPr>
          <w:rFonts w:ascii="Times New Roman" w:eastAsia="SimSun" w:hAnsi="Times New Roman"/>
          <w:kern w:val="1"/>
          <w:sz w:val="24"/>
          <w:szCs w:val="24"/>
        </w:rPr>
        <w:t xml:space="preserve">onstruct five sentences each to illustrate the various uses of the verbs </w:t>
      </w:r>
      <w:r w:rsidRPr="00855D85">
        <w:rPr>
          <w:rFonts w:ascii="Times New Roman" w:eastAsia="SimSun" w:hAnsi="Times New Roman"/>
          <w:b/>
          <w:kern w:val="1"/>
          <w:sz w:val="24"/>
          <w:szCs w:val="24"/>
        </w:rPr>
        <w:t>shall, will</w:t>
      </w:r>
    </w:p>
    <w:p w:rsidR="00836F74" w:rsidRPr="00855D85" w:rsidRDefault="00836F74" w:rsidP="00855D85">
      <w:pPr>
        <w:spacing w:after="0" w:line="240" w:lineRule="auto"/>
        <w:ind w:left="720"/>
        <w:jc w:val="both"/>
        <w:rPr>
          <w:rFonts w:ascii="Times New Roman" w:eastAsia="SimSun" w:hAnsi="Times New Roman"/>
          <w:b/>
          <w:kern w:val="1"/>
          <w:sz w:val="24"/>
          <w:szCs w:val="24"/>
        </w:rPr>
      </w:pPr>
    </w:p>
    <w:p w:rsidR="00836F74" w:rsidRPr="00855D85" w:rsidRDefault="00836F74"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WEEKEND ASSIGNMENT:</w:t>
      </w:r>
    </w:p>
    <w:p w:rsidR="00836F74" w:rsidRPr="00855D85" w:rsidRDefault="00836F74" w:rsidP="00855D85">
      <w:pPr>
        <w:pStyle w:val="ListParagraph"/>
        <w:numPr>
          <w:ilvl w:val="0"/>
          <w:numId w:val="35"/>
        </w:num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Effective English. Page 215, Practice 4.</w:t>
      </w:r>
    </w:p>
    <w:p w:rsidR="00836F74" w:rsidRPr="00855D85" w:rsidRDefault="00836F74" w:rsidP="00855D85">
      <w:pPr>
        <w:pStyle w:val="ListParagraph"/>
        <w:numPr>
          <w:ilvl w:val="0"/>
          <w:numId w:val="35"/>
        </w:num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Support or oppose the motion, ‘Day School is better than Boarding School’.</w:t>
      </w:r>
    </w:p>
    <w:p w:rsidR="00AB0CCD" w:rsidRPr="00855D85" w:rsidRDefault="00AB0CCD" w:rsidP="00855D85">
      <w:pPr>
        <w:spacing w:after="0"/>
        <w:rPr>
          <w:rFonts w:ascii="Times New Roman" w:hAnsi="Times New Roman"/>
          <w:b/>
          <w:sz w:val="24"/>
          <w:szCs w:val="24"/>
        </w:rPr>
      </w:pPr>
    </w:p>
    <w:p w:rsidR="006D76CC" w:rsidRPr="00855D85" w:rsidRDefault="006D76CC" w:rsidP="00855D85">
      <w:pPr>
        <w:spacing w:after="0" w:line="240" w:lineRule="auto"/>
        <w:jc w:val="both"/>
        <w:rPr>
          <w:rFonts w:ascii="Times New Roman" w:eastAsia="SimSun" w:hAnsi="Times New Roman"/>
          <w:b/>
          <w:kern w:val="1"/>
          <w:sz w:val="24"/>
          <w:szCs w:val="24"/>
        </w:rPr>
      </w:pPr>
    </w:p>
    <w:p w:rsidR="007C468E" w:rsidRPr="00855D85" w:rsidRDefault="00836F74" w:rsidP="005C6479">
      <w:pPr>
        <w:spacing w:after="0" w:line="240" w:lineRule="auto"/>
        <w:rPr>
          <w:rFonts w:ascii="Times New Roman" w:eastAsia="SimSun" w:hAnsi="Times New Roman"/>
          <w:b/>
          <w:kern w:val="1"/>
          <w:sz w:val="24"/>
          <w:szCs w:val="24"/>
        </w:rPr>
      </w:pPr>
      <w:r w:rsidRPr="00855D85">
        <w:rPr>
          <w:rFonts w:ascii="Times New Roman" w:eastAsia="SimSun" w:hAnsi="Times New Roman"/>
          <w:b/>
          <w:kern w:val="1"/>
          <w:sz w:val="24"/>
          <w:szCs w:val="24"/>
        </w:rPr>
        <w:t>WEEK NINE</w:t>
      </w:r>
    </w:p>
    <w:p w:rsidR="007C468E" w:rsidRPr="00855D85" w:rsidRDefault="0006346E"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TOPIC: Guided Composition (Narrative)</w:t>
      </w:r>
    </w:p>
    <w:p w:rsidR="0006346E" w:rsidRPr="00855D85" w:rsidRDefault="0006346E"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 xml:space="preserve">CONTENT:   </w:t>
      </w:r>
    </w:p>
    <w:p w:rsidR="0006346E" w:rsidRPr="00855D85" w:rsidRDefault="0006346E" w:rsidP="00855D85">
      <w:pPr>
        <w:spacing w:after="0" w:line="240" w:lineRule="auto"/>
        <w:rPr>
          <w:rFonts w:ascii="Times New Roman" w:eastAsia="SimSun" w:hAnsi="Times New Roman"/>
          <w:b/>
          <w:kern w:val="1"/>
          <w:sz w:val="24"/>
          <w:szCs w:val="24"/>
        </w:rPr>
      </w:pPr>
      <w:r w:rsidRPr="00855D85">
        <w:rPr>
          <w:rFonts w:ascii="Times New Roman" w:eastAsia="SimSun" w:hAnsi="Times New Roman"/>
          <w:b/>
          <w:kern w:val="1"/>
          <w:sz w:val="24"/>
          <w:szCs w:val="24"/>
        </w:rPr>
        <w:t>A FESTIVAL IN MY VILLAGE</w:t>
      </w:r>
    </w:p>
    <w:p w:rsidR="0006346E" w:rsidRPr="00855D85" w:rsidRDefault="0006346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I was born in Ha </w:t>
      </w:r>
      <w:proofErr w:type="gramStart"/>
      <w:r w:rsidRPr="00855D85">
        <w:rPr>
          <w:rFonts w:ascii="Times New Roman" w:eastAsia="SimSun" w:hAnsi="Times New Roman"/>
          <w:kern w:val="1"/>
          <w:sz w:val="24"/>
          <w:szCs w:val="24"/>
        </w:rPr>
        <w:t>Nam ,</w:t>
      </w:r>
      <w:proofErr w:type="gramEnd"/>
      <w:r w:rsidRPr="00855D85">
        <w:rPr>
          <w:rFonts w:ascii="Times New Roman" w:eastAsia="SimSun" w:hAnsi="Times New Roman"/>
          <w:kern w:val="1"/>
          <w:sz w:val="24"/>
          <w:szCs w:val="24"/>
        </w:rPr>
        <w:t xml:space="preserve"> a province in the North of Vietnam . I am always proud of my hometown with hard-working </w:t>
      </w:r>
      <w:r w:rsidR="00DC53C2" w:rsidRPr="00855D85">
        <w:rPr>
          <w:rFonts w:ascii="Times New Roman" w:eastAsia="SimSun" w:hAnsi="Times New Roman"/>
          <w:kern w:val="1"/>
          <w:sz w:val="24"/>
          <w:szCs w:val="24"/>
        </w:rPr>
        <w:t>and kind farmers. I feel most</w:t>
      </w:r>
      <w:r w:rsidRPr="00855D85">
        <w:rPr>
          <w:rFonts w:ascii="Times New Roman" w:eastAsia="SimSun" w:hAnsi="Times New Roman"/>
          <w:kern w:val="1"/>
          <w:sz w:val="24"/>
          <w:szCs w:val="24"/>
        </w:rPr>
        <w:t xml:space="preserve"> proud of my vill</w:t>
      </w:r>
      <w:r w:rsidR="00DC53C2" w:rsidRPr="00855D85">
        <w:rPr>
          <w:rFonts w:ascii="Times New Roman" w:eastAsia="SimSun" w:hAnsi="Times New Roman"/>
          <w:kern w:val="1"/>
          <w:sz w:val="24"/>
          <w:szCs w:val="24"/>
        </w:rPr>
        <w:t>age because of the many</w:t>
      </w:r>
      <w:r w:rsidRPr="00855D85">
        <w:rPr>
          <w:rFonts w:ascii="Times New Roman" w:eastAsia="SimSun" w:hAnsi="Times New Roman"/>
          <w:kern w:val="1"/>
          <w:sz w:val="24"/>
          <w:szCs w:val="24"/>
        </w:rPr>
        <w:t xml:space="preserve"> traditional festivals </w:t>
      </w:r>
      <w:r w:rsidR="00DC53C2" w:rsidRPr="00855D85">
        <w:rPr>
          <w:rFonts w:ascii="Times New Roman" w:eastAsia="SimSun" w:hAnsi="Times New Roman"/>
          <w:kern w:val="1"/>
          <w:sz w:val="24"/>
          <w:szCs w:val="24"/>
        </w:rPr>
        <w:t>that takes place every</w:t>
      </w:r>
      <w:r w:rsidR="0090634C" w:rsidRPr="00855D85">
        <w:rPr>
          <w:rFonts w:ascii="Times New Roman" w:eastAsia="SimSun" w:hAnsi="Times New Roman"/>
          <w:kern w:val="1"/>
          <w:sz w:val="24"/>
          <w:szCs w:val="24"/>
        </w:rPr>
        <w:t xml:space="preserve"> year</w:t>
      </w:r>
      <w:r w:rsidRPr="00855D85">
        <w:rPr>
          <w:rFonts w:ascii="Times New Roman" w:eastAsia="SimSun" w:hAnsi="Times New Roman"/>
          <w:kern w:val="1"/>
          <w:sz w:val="24"/>
          <w:szCs w:val="24"/>
        </w:rPr>
        <w:t>. One of the most important festivals in my vill</w:t>
      </w:r>
      <w:r w:rsidR="0090634C" w:rsidRPr="00855D85">
        <w:rPr>
          <w:rFonts w:ascii="Times New Roman" w:eastAsia="SimSun" w:hAnsi="Times New Roman"/>
          <w:kern w:val="1"/>
          <w:sz w:val="24"/>
          <w:szCs w:val="24"/>
        </w:rPr>
        <w:t xml:space="preserve">age is " Village Festival </w:t>
      </w:r>
      <w:proofErr w:type="gramStart"/>
      <w:r w:rsidR="0090634C" w:rsidRPr="00855D85">
        <w:rPr>
          <w:rFonts w:ascii="Times New Roman" w:eastAsia="SimSun" w:hAnsi="Times New Roman"/>
          <w:kern w:val="1"/>
          <w:sz w:val="24"/>
          <w:szCs w:val="24"/>
        </w:rPr>
        <w:t>" .</w:t>
      </w:r>
      <w:proofErr w:type="gramEnd"/>
      <w:r w:rsidR="0090634C" w:rsidRPr="00855D85">
        <w:rPr>
          <w:rFonts w:ascii="Times New Roman" w:eastAsia="SimSun" w:hAnsi="Times New Roman"/>
          <w:kern w:val="1"/>
          <w:sz w:val="24"/>
          <w:szCs w:val="24"/>
        </w:rPr>
        <w:t xml:space="preserve"> "</w:t>
      </w:r>
      <w:r w:rsidRPr="00855D85">
        <w:rPr>
          <w:rFonts w:ascii="Times New Roman" w:eastAsia="SimSun" w:hAnsi="Times New Roman"/>
          <w:kern w:val="1"/>
          <w:sz w:val="24"/>
          <w:szCs w:val="24"/>
        </w:rPr>
        <w:t xml:space="preserve">Village </w:t>
      </w:r>
      <w:r w:rsidR="0090634C" w:rsidRPr="00855D85">
        <w:rPr>
          <w:rFonts w:ascii="Times New Roman" w:eastAsia="SimSun" w:hAnsi="Times New Roman"/>
          <w:kern w:val="1"/>
          <w:sz w:val="24"/>
          <w:szCs w:val="24"/>
        </w:rPr>
        <w:t>Festival" takes</w:t>
      </w:r>
      <w:r w:rsidR="00DC53C2" w:rsidRPr="00855D85">
        <w:rPr>
          <w:rFonts w:ascii="Times New Roman" w:eastAsia="SimSun" w:hAnsi="Times New Roman"/>
          <w:kern w:val="1"/>
          <w:sz w:val="24"/>
          <w:szCs w:val="24"/>
        </w:rPr>
        <w:t xml:space="preserve"> place every </w:t>
      </w:r>
      <w:proofErr w:type="spellStart"/>
      <w:proofErr w:type="gramStart"/>
      <w:r w:rsidR="00DC53C2" w:rsidRPr="00855D85">
        <w:rPr>
          <w:rFonts w:ascii="Times New Roman" w:eastAsia="SimSun" w:hAnsi="Times New Roman"/>
          <w:kern w:val="1"/>
          <w:sz w:val="24"/>
          <w:szCs w:val="24"/>
        </w:rPr>
        <w:t>two</w:t>
      </w:r>
      <w:r w:rsidRPr="00855D85">
        <w:rPr>
          <w:rFonts w:ascii="Times New Roman" w:eastAsia="SimSun" w:hAnsi="Times New Roman"/>
          <w:kern w:val="1"/>
          <w:sz w:val="24"/>
          <w:szCs w:val="24"/>
        </w:rPr>
        <w:t>years</w:t>
      </w:r>
      <w:proofErr w:type="spellEnd"/>
      <w:r w:rsidRPr="00855D85">
        <w:rPr>
          <w:rFonts w:ascii="Times New Roman" w:eastAsia="SimSun" w:hAnsi="Times New Roman"/>
          <w:kern w:val="1"/>
          <w:sz w:val="24"/>
          <w:szCs w:val="24"/>
        </w:rPr>
        <w:t xml:space="preserve">  to</w:t>
      </w:r>
      <w:proofErr w:type="gramEnd"/>
      <w:r w:rsidRPr="00855D85">
        <w:rPr>
          <w:rFonts w:ascii="Times New Roman" w:eastAsia="SimSun" w:hAnsi="Times New Roman"/>
          <w:kern w:val="1"/>
          <w:sz w:val="24"/>
          <w:szCs w:val="24"/>
        </w:rPr>
        <w:t xml:space="preserve"> remind people in the village of the god of the village who built the village . People often call the god of the village as " Thanh Hoan</w:t>
      </w:r>
      <w:r w:rsidR="00DC53C2" w:rsidRPr="00855D85">
        <w:rPr>
          <w:rFonts w:ascii="Times New Roman" w:eastAsia="SimSun" w:hAnsi="Times New Roman"/>
          <w:kern w:val="1"/>
          <w:sz w:val="24"/>
          <w:szCs w:val="24"/>
        </w:rPr>
        <w:t>g Lang</w:t>
      </w:r>
      <w:proofErr w:type="gramStart"/>
      <w:r w:rsidR="00DC53C2" w:rsidRPr="00855D85">
        <w:rPr>
          <w:rFonts w:ascii="Times New Roman" w:eastAsia="SimSun" w:hAnsi="Times New Roman"/>
          <w:kern w:val="1"/>
          <w:sz w:val="24"/>
          <w:szCs w:val="24"/>
        </w:rPr>
        <w:t>" .</w:t>
      </w:r>
      <w:proofErr w:type="gramEnd"/>
      <w:r w:rsidR="00DC53C2" w:rsidRPr="00855D85">
        <w:rPr>
          <w:rFonts w:ascii="Times New Roman" w:eastAsia="SimSun" w:hAnsi="Times New Roman"/>
          <w:kern w:val="1"/>
          <w:sz w:val="24"/>
          <w:szCs w:val="24"/>
        </w:rPr>
        <w:t xml:space="preserve"> This festival takes</w:t>
      </w:r>
      <w:r w:rsidRPr="00855D85">
        <w:rPr>
          <w:rFonts w:ascii="Times New Roman" w:eastAsia="SimSun" w:hAnsi="Times New Roman"/>
          <w:kern w:val="1"/>
          <w:sz w:val="24"/>
          <w:szCs w:val="24"/>
        </w:rPr>
        <w:t xml:space="preserve"> place on full-moon day of </w:t>
      </w:r>
      <w:proofErr w:type="gramStart"/>
      <w:r w:rsidRPr="00855D85">
        <w:rPr>
          <w:rFonts w:ascii="Times New Roman" w:eastAsia="SimSun" w:hAnsi="Times New Roman"/>
          <w:kern w:val="1"/>
          <w:sz w:val="24"/>
          <w:szCs w:val="24"/>
        </w:rPr>
        <w:t>February .</w:t>
      </w:r>
      <w:proofErr w:type="gramEnd"/>
      <w:r w:rsidRPr="00855D85">
        <w:rPr>
          <w:rFonts w:ascii="Times New Roman" w:eastAsia="SimSun" w:hAnsi="Times New Roman"/>
          <w:kern w:val="1"/>
          <w:sz w:val="24"/>
          <w:szCs w:val="24"/>
        </w:rPr>
        <w:t xml:space="preserve"> There are three parts in the" Village Festival".</w:t>
      </w:r>
    </w:p>
    <w:p w:rsidR="0006346E" w:rsidRPr="00855D85" w:rsidRDefault="0006346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            The first part of the festival that children are the most eager is lifting the </w:t>
      </w:r>
      <w:proofErr w:type="spellStart"/>
      <w:r w:rsidRPr="00855D85">
        <w:rPr>
          <w:rFonts w:ascii="Times New Roman" w:eastAsia="SimSun" w:hAnsi="Times New Roman"/>
          <w:kern w:val="1"/>
          <w:sz w:val="24"/>
          <w:szCs w:val="24"/>
        </w:rPr>
        <w:t>palaqueen</w:t>
      </w:r>
      <w:proofErr w:type="spellEnd"/>
      <w:r w:rsidRPr="00855D85">
        <w:rPr>
          <w:rFonts w:ascii="Times New Roman" w:eastAsia="SimSun" w:hAnsi="Times New Roman"/>
          <w:kern w:val="1"/>
          <w:sz w:val="24"/>
          <w:szCs w:val="24"/>
        </w:rPr>
        <w:t xml:space="preserve"> and lion </w:t>
      </w:r>
      <w:proofErr w:type="gramStart"/>
      <w:r w:rsidRPr="00855D85">
        <w:rPr>
          <w:rFonts w:ascii="Times New Roman" w:eastAsia="SimSun" w:hAnsi="Times New Roman"/>
          <w:kern w:val="1"/>
          <w:sz w:val="24"/>
          <w:szCs w:val="24"/>
        </w:rPr>
        <w:t xml:space="preserve">dances </w:t>
      </w:r>
      <w:r w:rsidR="0090634C" w:rsidRPr="00855D85">
        <w:rPr>
          <w:rFonts w:ascii="Times New Roman" w:eastAsia="SimSun" w:hAnsi="Times New Roman"/>
          <w:kern w:val="1"/>
          <w:sz w:val="24"/>
          <w:szCs w:val="24"/>
        </w:rPr>
        <w:t>.</w:t>
      </w:r>
      <w:proofErr w:type="gramEnd"/>
      <w:r w:rsidR="0090634C" w:rsidRPr="00855D85">
        <w:rPr>
          <w:rFonts w:ascii="Times New Roman" w:eastAsia="SimSun" w:hAnsi="Times New Roman"/>
          <w:kern w:val="1"/>
          <w:sz w:val="24"/>
          <w:szCs w:val="24"/>
        </w:rPr>
        <w:t xml:space="preserve"> On the day of Village Festival</w:t>
      </w:r>
      <w:r w:rsidRPr="00855D85">
        <w:rPr>
          <w:rFonts w:ascii="Times New Roman" w:eastAsia="SimSun" w:hAnsi="Times New Roman"/>
          <w:kern w:val="1"/>
          <w:sz w:val="24"/>
          <w:szCs w:val="24"/>
        </w:rPr>
        <w:t xml:space="preserve">, children </w:t>
      </w:r>
      <w:proofErr w:type="gramStart"/>
      <w:r w:rsidRPr="00855D85">
        <w:rPr>
          <w:rFonts w:ascii="Times New Roman" w:eastAsia="SimSun" w:hAnsi="Times New Roman"/>
          <w:kern w:val="1"/>
          <w:sz w:val="24"/>
          <w:szCs w:val="24"/>
        </w:rPr>
        <w:t>often  get</w:t>
      </w:r>
      <w:proofErr w:type="gramEnd"/>
      <w:r w:rsidRPr="00855D85">
        <w:rPr>
          <w:rFonts w:ascii="Times New Roman" w:eastAsia="SimSun" w:hAnsi="Times New Roman"/>
          <w:kern w:val="1"/>
          <w:sz w:val="24"/>
          <w:szCs w:val="24"/>
        </w:rPr>
        <w:t xml:space="preserve"> up early , wearing beautiful clothes . Then they go to the communal house of the village to wait for the </w:t>
      </w:r>
      <w:proofErr w:type="spellStart"/>
      <w:proofErr w:type="gramStart"/>
      <w:r w:rsidRPr="00855D85">
        <w:rPr>
          <w:rFonts w:ascii="Times New Roman" w:eastAsia="SimSun" w:hAnsi="Times New Roman"/>
          <w:kern w:val="1"/>
          <w:sz w:val="24"/>
          <w:szCs w:val="24"/>
        </w:rPr>
        <w:t>palaqueen</w:t>
      </w:r>
      <w:proofErr w:type="spellEnd"/>
      <w:r w:rsidRPr="00855D85">
        <w:rPr>
          <w:rFonts w:ascii="Times New Roman" w:eastAsia="SimSun" w:hAnsi="Times New Roman"/>
          <w:kern w:val="1"/>
          <w:sz w:val="24"/>
          <w:szCs w:val="24"/>
        </w:rPr>
        <w:t xml:space="preserve"> .</w:t>
      </w:r>
      <w:proofErr w:type="gramEnd"/>
      <w:r w:rsidRPr="00855D85">
        <w:rPr>
          <w:rFonts w:ascii="Times New Roman" w:eastAsia="SimSun" w:hAnsi="Times New Roman"/>
          <w:kern w:val="1"/>
          <w:sz w:val="24"/>
          <w:szCs w:val="24"/>
        </w:rPr>
        <w:t xml:space="preserve"> About 7 </w:t>
      </w:r>
      <w:proofErr w:type="gramStart"/>
      <w:r w:rsidRPr="00855D85">
        <w:rPr>
          <w:rFonts w:ascii="Times New Roman" w:eastAsia="SimSun" w:hAnsi="Times New Roman"/>
          <w:kern w:val="1"/>
          <w:sz w:val="24"/>
          <w:szCs w:val="24"/>
        </w:rPr>
        <w:t>o'clock  ,</w:t>
      </w:r>
      <w:proofErr w:type="gramEnd"/>
      <w:r w:rsidRPr="00855D85">
        <w:rPr>
          <w:rFonts w:ascii="Times New Roman" w:eastAsia="SimSun" w:hAnsi="Times New Roman"/>
          <w:kern w:val="1"/>
          <w:sz w:val="24"/>
          <w:szCs w:val="24"/>
        </w:rPr>
        <w:t xml:space="preserve"> all of people in the village gather in two sides of the road to see the </w:t>
      </w:r>
      <w:proofErr w:type="spellStart"/>
      <w:r w:rsidRPr="00855D85">
        <w:rPr>
          <w:rFonts w:ascii="Times New Roman" w:eastAsia="SimSun" w:hAnsi="Times New Roman"/>
          <w:kern w:val="1"/>
          <w:sz w:val="24"/>
          <w:szCs w:val="24"/>
        </w:rPr>
        <w:t>palaqueen</w:t>
      </w:r>
      <w:proofErr w:type="spellEnd"/>
      <w:r w:rsidRPr="00855D85">
        <w:rPr>
          <w:rFonts w:ascii="Times New Roman" w:eastAsia="SimSun" w:hAnsi="Times New Roman"/>
          <w:kern w:val="1"/>
          <w:sz w:val="24"/>
          <w:szCs w:val="24"/>
        </w:rPr>
        <w:t xml:space="preserve"> pass . It is believed that children who go under the </w:t>
      </w:r>
      <w:proofErr w:type="spellStart"/>
      <w:r w:rsidRPr="00855D85">
        <w:rPr>
          <w:rFonts w:ascii="Times New Roman" w:eastAsia="SimSun" w:hAnsi="Times New Roman"/>
          <w:kern w:val="1"/>
          <w:sz w:val="24"/>
          <w:szCs w:val="24"/>
        </w:rPr>
        <w:t>palaqueen</w:t>
      </w:r>
      <w:proofErr w:type="spellEnd"/>
      <w:r w:rsidRPr="00855D85">
        <w:rPr>
          <w:rFonts w:ascii="Times New Roman" w:eastAsia="SimSun" w:hAnsi="Times New Roman"/>
          <w:kern w:val="1"/>
          <w:sz w:val="24"/>
          <w:szCs w:val="24"/>
        </w:rPr>
        <w:t xml:space="preserve"> on this day will have good health and will study very well. At 8 o'clock in the morning</w:t>
      </w:r>
      <w:r w:rsidR="0090634C" w:rsidRPr="00855D85">
        <w:rPr>
          <w:rFonts w:ascii="Times New Roman" w:eastAsia="SimSun" w:hAnsi="Times New Roman"/>
          <w:kern w:val="1"/>
          <w:sz w:val="24"/>
          <w:szCs w:val="24"/>
        </w:rPr>
        <w:t>,</w:t>
      </w:r>
      <w:r w:rsidRPr="00855D85">
        <w:rPr>
          <w:rFonts w:ascii="Times New Roman" w:eastAsia="SimSun" w:hAnsi="Times New Roman"/>
          <w:kern w:val="1"/>
          <w:sz w:val="24"/>
          <w:szCs w:val="24"/>
        </w:rPr>
        <w:t xml:space="preserve"> the </w:t>
      </w:r>
      <w:proofErr w:type="spellStart"/>
      <w:r w:rsidRPr="00855D85">
        <w:rPr>
          <w:rFonts w:ascii="Times New Roman" w:eastAsia="SimSun" w:hAnsi="Times New Roman"/>
          <w:kern w:val="1"/>
          <w:sz w:val="24"/>
          <w:szCs w:val="24"/>
        </w:rPr>
        <w:t>palaqueen</w:t>
      </w:r>
      <w:proofErr w:type="spellEnd"/>
      <w:r w:rsidRPr="00855D85">
        <w:rPr>
          <w:rFonts w:ascii="Times New Roman" w:eastAsia="SimSun" w:hAnsi="Times New Roman"/>
          <w:kern w:val="1"/>
          <w:sz w:val="24"/>
          <w:szCs w:val="24"/>
        </w:rPr>
        <w:t xml:space="preserve"> starts being raised from the village </w:t>
      </w:r>
      <w:proofErr w:type="gramStart"/>
      <w:r w:rsidRPr="00855D85">
        <w:rPr>
          <w:rFonts w:ascii="Times New Roman" w:eastAsia="SimSun" w:hAnsi="Times New Roman"/>
          <w:kern w:val="1"/>
          <w:sz w:val="24"/>
          <w:szCs w:val="24"/>
        </w:rPr>
        <w:t>to  the</w:t>
      </w:r>
      <w:proofErr w:type="gramEnd"/>
      <w:r w:rsidRPr="00855D85">
        <w:rPr>
          <w:rFonts w:ascii="Times New Roman" w:eastAsia="SimSun" w:hAnsi="Times New Roman"/>
          <w:kern w:val="1"/>
          <w:sz w:val="24"/>
          <w:szCs w:val="24"/>
        </w:rPr>
        <w:t xml:space="preserve"> villag</w:t>
      </w:r>
      <w:r w:rsidR="0090634C" w:rsidRPr="00855D85">
        <w:rPr>
          <w:rFonts w:ascii="Times New Roman" w:eastAsia="SimSun" w:hAnsi="Times New Roman"/>
          <w:kern w:val="1"/>
          <w:sz w:val="24"/>
          <w:szCs w:val="24"/>
        </w:rPr>
        <w:t xml:space="preserve">e . The </w:t>
      </w:r>
      <w:proofErr w:type="spellStart"/>
      <w:r w:rsidR="0090634C" w:rsidRPr="00855D85">
        <w:rPr>
          <w:rFonts w:ascii="Times New Roman" w:eastAsia="SimSun" w:hAnsi="Times New Roman"/>
          <w:kern w:val="1"/>
          <w:sz w:val="24"/>
          <w:szCs w:val="24"/>
        </w:rPr>
        <w:t>palaqueen</w:t>
      </w:r>
      <w:proofErr w:type="spellEnd"/>
      <w:r w:rsidR="0090634C" w:rsidRPr="00855D85">
        <w:rPr>
          <w:rFonts w:ascii="Times New Roman" w:eastAsia="SimSun" w:hAnsi="Times New Roman"/>
          <w:kern w:val="1"/>
          <w:sz w:val="24"/>
          <w:szCs w:val="24"/>
        </w:rPr>
        <w:t xml:space="preserve"> is raised by eight </w:t>
      </w:r>
      <w:proofErr w:type="gramStart"/>
      <w:r w:rsidRPr="00855D85">
        <w:rPr>
          <w:rFonts w:ascii="Times New Roman" w:eastAsia="SimSun" w:hAnsi="Times New Roman"/>
          <w:kern w:val="1"/>
          <w:sz w:val="24"/>
          <w:szCs w:val="24"/>
        </w:rPr>
        <w:t>people .</w:t>
      </w:r>
      <w:proofErr w:type="gramEnd"/>
      <w:r w:rsidRPr="00855D85">
        <w:rPr>
          <w:rFonts w:ascii="Times New Roman" w:eastAsia="SimSun" w:hAnsi="Times New Roman"/>
          <w:kern w:val="1"/>
          <w:sz w:val="24"/>
          <w:szCs w:val="24"/>
        </w:rPr>
        <w:t xml:space="preserve"> Always the old people in the </w:t>
      </w:r>
      <w:proofErr w:type="gramStart"/>
      <w:r w:rsidRPr="00855D85">
        <w:rPr>
          <w:rFonts w:ascii="Times New Roman" w:eastAsia="SimSun" w:hAnsi="Times New Roman"/>
          <w:kern w:val="1"/>
          <w:sz w:val="24"/>
          <w:szCs w:val="24"/>
        </w:rPr>
        <w:t>traditional  costume</w:t>
      </w:r>
      <w:proofErr w:type="gramEnd"/>
      <w:r w:rsidRPr="00855D85">
        <w:rPr>
          <w:rFonts w:ascii="Times New Roman" w:eastAsia="SimSun" w:hAnsi="Times New Roman"/>
          <w:kern w:val="1"/>
          <w:sz w:val="24"/>
          <w:szCs w:val="24"/>
        </w:rPr>
        <w:t xml:space="preserve"> go in front of the </w:t>
      </w:r>
      <w:proofErr w:type="spellStart"/>
      <w:r w:rsidRPr="00855D85">
        <w:rPr>
          <w:rFonts w:ascii="Times New Roman" w:eastAsia="SimSun" w:hAnsi="Times New Roman"/>
          <w:kern w:val="1"/>
          <w:sz w:val="24"/>
          <w:szCs w:val="24"/>
        </w:rPr>
        <w:t>palaqueen</w:t>
      </w:r>
      <w:proofErr w:type="spellEnd"/>
      <w:r w:rsidRPr="00855D85">
        <w:rPr>
          <w:rFonts w:ascii="Times New Roman" w:eastAsia="SimSun" w:hAnsi="Times New Roman"/>
          <w:kern w:val="1"/>
          <w:sz w:val="24"/>
          <w:szCs w:val="24"/>
        </w:rPr>
        <w:t xml:space="preserve"> and they both go and spread </w:t>
      </w:r>
      <w:r w:rsidR="0090634C" w:rsidRPr="00855D85">
        <w:rPr>
          <w:rFonts w:ascii="Times New Roman" w:eastAsia="SimSun" w:hAnsi="Times New Roman"/>
          <w:kern w:val="1"/>
          <w:sz w:val="24"/>
          <w:szCs w:val="24"/>
        </w:rPr>
        <w:t>things like coins, pink candles</w:t>
      </w:r>
      <w:r w:rsidRPr="00855D85">
        <w:rPr>
          <w:rFonts w:ascii="Times New Roman" w:eastAsia="SimSun" w:hAnsi="Times New Roman"/>
          <w:kern w:val="1"/>
          <w:sz w:val="24"/>
          <w:szCs w:val="24"/>
        </w:rPr>
        <w:t xml:space="preserve">. My grandma told me that people who pick the pink candles are very </w:t>
      </w:r>
      <w:proofErr w:type="gramStart"/>
      <w:r w:rsidRPr="00855D85">
        <w:rPr>
          <w:rFonts w:ascii="Times New Roman" w:eastAsia="SimSun" w:hAnsi="Times New Roman"/>
          <w:kern w:val="1"/>
          <w:sz w:val="24"/>
          <w:szCs w:val="24"/>
        </w:rPr>
        <w:t>lucky .</w:t>
      </w:r>
      <w:proofErr w:type="gramEnd"/>
      <w:r w:rsidRPr="00855D85">
        <w:rPr>
          <w:rFonts w:ascii="Times New Roman" w:eastAsia="SimSun" w:hAnsi="Times New Roman"/>
          <w:kern w:val="1"/>
          <w:sz w:val="24"/>
          <w:szCs w:val="24"/>
        </w:rPr>
        <w:t xml:space="preserve"> They often put the candles in front of their children 's </w:t>
      </w:r>
      <w:proofErr w:type="gramStart"/>
      <w:r w:rsidRPr="00855D85">
        <w:rPr>
          <w:rFonts w:ascii="Times New Roman" w:eastAsia="SimSun" w:hAnsi="Times New Roman"/>
          <w:kern w:val="1"/>
          <w:sz w:val="24"/>
          <w:szCs w:val="24"/>
        </w:rPr>
        <w:t>bed .</w:t>
      </w:r>
      <w:proofErr w:type="gramEnd"/>
      <w:r w:rsidRPr="00855D85">
        <w:rPr>
          <w:rFonts w:ascii="Times New Roman" w:eastAsia="SimSun" w:hAnsi="Times New Roman"/>
          <w:kern w:val="1"/>
          <w:sz w:val="24"/>
          <w:szCs w:val="24"/>
        </w:rPr>
        <w:t xml:space="preserve"> It is thought that the light of the pink candle will make their children more intelligent and healthier. </w:t>
      </w:r>
      <w:proofErr w:type="gramStart"/>
      <w:r w:rsidRPr="00855D85">
        <w:rPr>
          <w:rFonts w:ascii="Times New Roman" w:eastAsia="SimSun" w:hAnsi="Times New Roman"/>
          <w:kern w:val="1"/>
          <w:sz w:val="24"/>
          <w:szCs w:val="24"/>
        </w:rPr>
        <w:t>Therefore</w:t>
      </w:r>
      <w:proofErr w:type="gramEnd"/>
      <w:r w:rsidRPr="00855D85">
        <w:rPr>
          <w:rFonts w:ascii="Times New Roman" w:eastAsia="SimSun" w:hAnsi="Times New Roman"/>
          <w:kern w:val="1"/>
          <w:sz w:val="24"/>
          <w:szCs w:val="24"/>
        </w:rPr>
        <w:t xml:space="preserve"> they try to get the pink candles. Lion dances are also followed by the </w:t>
      </w:r>
      <w:proofErr w:type="spellStart"/>
      <w:r w:rsidRPr="00855D85">
        <w:rPr>
          <w:rFonts w:ascii="Times New Roman" w:eastAsia="SimSun" w:hAnsi="Times New Roman"/>
          <w:kern w:val="1"/>
          <w:sz w:val="24"/>
          <w:szCs w:val="24"/>
        </w:rPr>
        <w:t>palaqueen</w:t>
      </w:r>
      <w:proofErr w:type="spellEnd"/>
      <w:r w:rsidRPr="00855D85">
        <w:rPr>
          <w:rFonts w:ascii="Times New Roman" w:eastAsia="SimSun" w:hAnsi="Times New Roman"/>
          <w:kern w:val="1"/>
          <w:sz w:val="24"/>
          <w:szCs w:val="24"/>
        </w:rPr>
        <w:t>. The procession lasts for more than an hour.</w:t>
      </w:r>
    </w:p>
    <w:p w:rsidR="0006346E" w:rsidRPr="00855D85" w:rsidRDefault="0006346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            After the </w:t>
      </w:r>
      <w:proofErr w:type="gramStart"/>
      <w:r w:rsidRPr="00855D85">
        <w:rPr>
          <w:rFonts w:ascii="Times New Roman" w:eastAsia="SimSun" w:hAnsi="Times New Roman"/>
          <w:kern w:val="1"/>
          <w:sz w:val="24"/>
          <w:szCs w:val="24"/>
        </w:rPr>
        <w:t>procession ,</w:t>
      </w:r>
      <w:proofErr w:type="gramEnd"/>
      <w:r w:rsidRPr="00855D85">
        <w:rPr>
          <w:rFonts w:ascii="Times New Roman" w:eastAsia="SimSun" w:hAnsi="Times New Roman"/>
          <w:kern w:val="1"/>
          <w:sz w:val="24"/>
          <w:szCs w:val="24"/>
        </w:rPr>
        <w:t xml:space="preserve"> people in the village : the old, the young and children move to the river in the village quickly to see the next part of the Village Festival called " traditional games". Traditional games is the most interesting part in the Village </w:t>
      </w:r>
      <w:proofErr w:type="spellStart"/>
      <w:proofErr w:type="gramStart"/>
      <w:r w:rsidRPr="00855D85">
        <w:rPr>
          <w:rFonts w:ascii="Times New Roman" w:eastAsia="SimSun" w:hAnsi="Times New Roman"/>
          <w:kern w:val="1"/>
          <w:sz w:val="24"/>
          <w:szCs w:val="24"/>
        </w:rPr>
        <w:t>Festival</w:t>
      </w:r>
      <w:r w:rsidR="00417547" w:rsidRPr="00855D85">
        <w:rPr>
          <w:rFonts w:ascii="Times New Roman" w:eastAsia="SimSun" w:hAnsi="Times New Roman"/>
          <w:kern w:val="1"/>
          <w:sz w:val="24"/>
          <w:szCs w:val="24"/>
        </w:rPr>
        <w:t>,</w:t>
      </w:r>
      <w:r w:rsidRPr="00855D85">
        <w:rPr>
          <w:rFonts w:ascii="Times New Roman" w:eastAsia="SimSun" w:hAnsi="Times New Roman"/>
          <w:kern w:val="1"/>
          <w:sz w:val="24"/>
          <w:szCs w:val="24"/>
        </w:rPr>
        <w:t>so</w:t>
      </w:r>
      <w:proofErr w:type="spellEnd"/>
      <w:proofErr w:type="gramEnd"/>
      <w:r w:rsidRPr="00855D85">
        <w:rPr>
          <w:rFonts w:ascii="Times New Roman" w:eastAsia="SimSun" w:hAnsi="Times New Roman"/>
          <w:kern w:val="1"/>
          <w:sz w:val="24"/>
          <w:szCs w:val="24"/>
        </w:rPr>
        <w:t xml:space="preserve">  villagers always wait for this activity . There are </w:t>
      </w:r>
      <w:r w:rsidR="00417547" w:rsidRPr="00855D85">
        <w:rPr>
          <w:rFonts w:ascii="Times New Roman" w:eastAsia="SimSun" w:hAnsi="Times New Roman"/>
          <w:kern w:val="1"/>
          <w:sz w:val="24"/>
          <w:szCs w:val="24"/>
        </w:rPr>
        <w:t>a lot of traditional games that takes</w:t>
      </w:r>
      <w:r w:rsidRPr="00855D85">
        <w:rPr>
          <w:rFonts w:ascii="Times New Roman" w:eastAsia="SimSun" w:hAnsi="Times New Roman"/>
          <w:kern w:val="1"/>
          <w:sz w:val="24"/>
          <w:szCs w:val="24"/>
        </w:rPr>
        <w:t xml:space="preserve"> place in this part such as boat </w:t>
      </w:r>
      <w:proofErr w:type="gramStart"/>
      <w:r w:rsidRPr="00855D85">
        <w:rPr>
          <w:rFonts w:ascii="Times New Roman" w:eastAsia="SimSun" w:hAnsi="Times New Roman"/>
          <w:kern w:val="1"/>
          <w:sz w:val="24"/>
          <w:szCs w:val="24"/>
        </w:rPr>
        <w:t>race ,</w:t>
      </w:r>
      <w:proofErr w:type="gramEnd"/>
      <w:r w:rsidRPr="00855D85">
        <w:rPr>
          <w:rFonts w:ascii="Times New Roman" w:eastAsia="SimSun" w:hAnsi="Times New Roman"/>
          <w:kern w:val="1"/>
          <w:sz w:val="24"/>
          <w:szCs w:val="24"/>
        </w:rPr>
        <w:t xml:space="preserve"> </w:t>
      </w:r>
      <w:r w:rsidRPr="00855D85">
        <w:rPr>
          <w:rFonts w:ascii="Times New Roman" w:eastAsia="SimSun" w:hAnsi="Times New Roman"/>
          <w:kern w:val="1"/>
          <w:sz w:val="24"/>
          <w:szCs w:val="24"/>
        </w:rPr>
        <w:lastRenderedPageBreak/>
        <w:t xml:space="preserve">tug of war and wrestling... One of the most interesting games in Village Festival </w:t>
      </w:r>
      <w:r w:rsidR="0090634C" w:rsidRPr="00855D85">
        <w:rPr>
          <w:rFonts w:ascii="Times New Roman" w:eastAsia="SimSun" w:hAnsi="Times New Roman"/>
          <w:kern w:val="1"/>
          <w:sz w:val="24"/>
          <w:szCs w:val="24"/>
        </w:rPr>
        <w:t xml:space="preserve">is the racing </w:t>
      </w:r>
      <w:proofErr w:type="gramStart"/>
      <w:r w:rsidR="0090634C" w:rsidRPr="00855D85">
        <w:rPr>
          <w:rFonts w:ascii="Times New Roman" w:eastAsia="SimSun" w:hAnsi="Times New Roman"/>
          <w:kern w:val="1"/>
          <w:sz w:val="24"/>
          <w:szCs w:val="24"/>
        </w:rPr>
        <w:t>boat .</w:t>
      </w:r>
      <w:proofErr w:type="gramEnd"/>
      <w:r w:rsidR="0090634C" w:rsidRPr="00855D85">
        <w:rPr>
          <w:rFonts w:ascii="Times New Roman" w:eastAsia="SimSun" w:hAnsi="Times New Roman"/>
          <w:kern w:val="1"/>
          <w:sz w:val="24"/>
          <w:szCs w:val="24"/>
        </w:rPr>
        <w:t xml:space="preserve"> There are five teams whi</w:t>
      </w:r>
      <w:r w:rsidR="00417547" w:rsidRPr="00855D85">
        <w:rPr>
          <w:rFonts w:ascii="Times New Roman" w:eastAsia="SimSun" w:hAnsi="Times New Roman"/>
          <w:kern w:val="1"/>
          <w:sz w:val="24"/>
          <w:szCs w:val="24"/>
        </w:rPr>
        <w:t>ch present the</w:t>
      </w:r>
      <w:r w:rsidR="0090634C" w:rsidRPr="00855D85">
        <w:rPr>
          <w:rFonts w:ascii="Times New Roman" w:eastAsia="SimSun" w:hAnsi="Times New Roman"/>
          <w:kern w:val="1"/>
          <w:sz w:val="24"/>
          <w:szCs w:val="24"/>
        </w:rPr>
        <w:t xml:space="preserve"> five</w:t>
      </w:r>
      <w:r w:rsidR="00417547" w:rsidRPr="00855D85">
        <w:rPr>
          <w:rFonts w:ascii="Times New Roman" w:eastAsia="SimSun" w:hAnsi="Times New Roman"/>
          <w:kern w:val="1"/>
          <w:sz w:val="24"/>
          <w:szCs w:val="24"/>
        </w:rPr>
        <w:t>s</w:t>
      </w:r>
      <w:r w:rsidRPr="00855D85">
        <w:rPr>
          <w:rFonts w:ascii="Times New Roman" w:eastAsia="SimSun" w:hAnsi="Times New Roman"/>
          <w:kern w:val="1"/>
          <w:sz w:val="24"/>
          <w:szCs w:val="24"/>
        </w:rPr>
        <w:t xml:space="preserve"> vil</w:t>
      </w:r>
      <w:r w:rsidR="00417547" w:rsidRPr="00855D85">
        <w:rPr>
          <w:rFonts w:ascii="Times New Roman" w:eastAsia="SimSun" w:hAnsi="Times New Roman"/>
          <w:kern w:val="1"/>
          <w:sz w:val="24"/>
          <w:szCs w:val="24"/>
        </w:rPr>
        <w:t xml:space="preserve">lages. </w:t>
      </w:r>
      <w:r w:rsidRPr="00855D85">
        <w:rPr>
          <w:rFonts w:ascii="Times New Roman" w:eastAsia="SimSun" w:hAnsi="Times New Roman"/>
          <w:kern w:val="1"/>
          <w:sz w:val="24"/>
          <w:szCs w:val="24"/>
        </w:rPr>
        <w:t xml:space="preserve"> It is</w:t>
      </w:r>
      <w:r w:rsidR="00417547" w:rsidRPr="00855D85">
        <w:rPr>
          <w:rFonts w:ascii="Times New Roman" w:eastAsia="SimSun" w:hAnsi="Times New Roman"/>
          <w:kern w:val="1"/>
          <w:sz w:val="24"/>
          <w:szCs w:val="24"/>
        </w:rPr>
        <w:t xml:space="preserve"> a very proud thing for any</w:t>
      </w:r>
      <w:r w:rsidRPr="00855D85">
        <w:rPr>
          <w:rFonts w:ascii="Times New Roman" w:eastAsia="SimSun" w:hAnsi="Times New Roman"/>
          <w:kern w:val="1"/>
          <w:sz w:val="24"/>
          <w:szCs w:val="24"/>
        </w:rPr>
        <w:t xml:space="preserve"> village to win the </w:t>
      </w:r>
      <w:proofErr w:type="gramStart"/>
      <w:r w:rsidRPr="00855D85">
        <w:rPr>
          <w:rFonts w:ascii="Times New Roman" w:eastAsia="SimSun" w:hAnsi="Times New Roman"/>
          <w:kern w:val="1"/>
          <w:sz w:val="24"/>
          <w:szCs w:val="24"/>
        </w:rPr>
        <w:t>competition .Therefore</w:t>
      </w:r>
      <w:proofErr w:type="gramEnd"/>
      <w:r w:rsidRPr="00855D85">
        <w:rPr>
          <w:rFonts w:ascii="Times New Roman" w:eastAsia="SimSun" w:hAnsi="Times New Roman"/>
          <w:kern w:val="1"/>
          <w:sz w:val="24"/>
          <w:szCs w:val="24"/>
        </w:rPr>
        <w:t xml:space="preserve"> , every village chooses the strongest man to join the boat race </w:t>
      </w:r>
      <w:proofErr w:type="spellStart"/>
      <w:r w:rsidRPr="00855D85">
        <w:rPr>
          <w:rFonts w:ascii="Times New Roman" w:eastAsia="SimSun" w:hAnsi="Times New Roman"/>
          <w:kern w:val="1"/>
          <w:sz w:val="24"/>
          <w:szCs w:val="24"/>
        </w:rPr>
        <w:t>competition.In</w:t>
      </w:r>
      <w:proofErr w:type="spellEnd"/>
      <w:r w:rsidRPr="00855D85">
        <w:rPr>
          <w:rFonts w:ascii="Times New Roman" w:eastAsia="SimSun" w:hAnsi="Times New Roman"/>
          <w:kern w:val="1"/>
          <w:sz w:val="24"/>
          <w:szCs w:val="24"/>
        </w:rPr>
        <w:t xml:space="preserve"> this game , competitors sit on an imperial boat , a boat has the form of a dragon decor</w:t>
      </w:r>
      <w:r w:rsidR="00417547" w:rsidRPr="00855D85">
        <w:rPr>
          <w:rFonts w:ascii="Times New Roman" w:eastAsia="SimSun" w:hAnsi="Times New Roman"/>
          <w:kern w:val="1"/>
          <w:sz w:val="24"/>
          <w:szCs w:val="24"/>
        </w:rPr>
        <w:t xml:space="preserve">ated with the different </w:t>
      </w:r>
      <w:proofErr w:type="spellStart"/>
      <w:r w:rsidR="00417547" w:rsidRPr="00855D85">
        <w:rPr>
          <w:rFonts w:ascii="Times New Roman" w:eastAsia="SimSun" w:hAnsi="Times New Roman"/>
          <w:kern w:val="1"/>
          <w:sz w:val="24"/>
          <w:szCs w:val="24"/>
        </w:rPr>
        <w:t>colours</w:t>
      </w:r>
      <w:proofErr w:type="spellEnd"/>
      <w:r w:rsidRPr="00855D85">
        <w:rPr>
          <w:rFonts w:ascii="Times New Roman" w:eastAsia="SimSun" w:hAnsi="Times New Roman"/>
          <w:kern w:val="1"/>
          <w:sz w:val="24"/>
          <w:szCs w:val="24"/>
        </w:rPr>
        <w:t xml:space="preserve">. The captains who stand at the head of the boat order their team to sail the boat </w:t>
      </w:r>
      <w:proofErr w:type="gramStart"/>
      <w:r w:rsidRPr="00855D85">
        <w:rPr>
          <w:rFonts w:ascii="Times New Roman" w:eastAsia="SimSun" w:hAnsi="Times New Roman"/>
          <w:kern w:val="1"/>
          <w:sz w:val="24"/>
          <w:szCs w:val="24"/>
        </w:rPr>
        <w:t>quickly .</w:t>
      </w:r>
      <w:proofErr w:type="gramEnd"/>
      <w:r w:rsidRPr="00855D85">
        <w:rPr>
          <w:rFonts w:ascii="Times New Roman" w:eastAsia="SimSun" w:hAnsi="Times New Roman"/>
          <w:kern w:val="1"/>
          <w:sz w:val="24"/>
          <w:szCs w:val="24"/>
        </w:rPr>
        <w:t xml:space="preserve"> As soon as the sound of the drum </w:t>
      </w:r>
      <w:proofErr w:type="gramStart"/>
      <w:r w:rsidRPr="00855D85">
        <w:rPr>
          <w:rFonts w:ascii="Times New Roman" w:eastAsia="SimSun" w:hAnsi="Times New Roman"/>
          <w:kern w:val="1"/>
          <w:sz w:val="24"/>
          <w:szCs w:val="24"/>
        </w:rPr>
        <w:t>starts ,</w:t>
      </w:r>
      <w:proofErr w:type="gramEnd"/>
      <w:r w:rsidRPr="00855D85">
        <w:rPr>
          <w:rFonts w:ascii="Times New Roman" w:eastAsia="SimSun" w:hAnsi="Times New Roman"/>
          <w:kern w:val="1"/>
          <w:sz w:val="24"/>
          <w:szCs w:val="24"/>
        </w:rPr>
        <w:t xml:space="preserve"> all team begin sailing as fast as they can. Along two sides of the river viewers are shouting for encouragement for their home </w:t>
      </w:r>
      <w:proofErr w:type="gramStart"/>
      <w:r w:rsidRPr="00855D85">
        <w:rPr>
          <w:rFonts w:ascii="Times New Roman" w:eastAsia="SimSun" w:hAnsi="Times New Roman"/>
          <w:kern w:val="1"/>
          <w:sz w:val="24"/>
          <w:szCs w:val="24"/>
        </w:rPr>
        <w:t>team .The</w:t>
      </w:r>
      <w:proofErr w:type="gramEnd"/>
      <w:r w:rsidRPr="00855D85">
        <w:rPr>
          <w:rFonts w:ascii="Times New Roman" w:eastAsia="SimSun" w:hAnsi="Times New Roman"/>
          <w:kern w:val="1"/>
          <w:sz w:val="24"/>
          <w:szCs w:val="24"/>
        </w:rPr>
        <w:t xml:space="preserve"> louder the sound of yelling and shouting of fans is , the more quickly the c</w:t>
      </w:r>
      <w:r w:rsidR="00417547" w:rsidRPr="00855D85">
        <w:rPr>
          <w:rFonts w:ascii="Times New Roman" w:eastAsia="SimSun" w:hAnsi="Times New Roman"/>
          <w:kern w:val="1"/>
          <w:sz w:val="24"/>
          <w:szCs w:val="24"/>
        </w:rPr>
        <w:t xml:space="preserve">ompetitors </w:t>
      </w:r>
      <w:proofErr w:type="spellStart"/>
      <w:r w:rsidR="00417547" w:rsidRPr="00855D85">
        <w:rPr>
          <w:rFonts w:ascii="Times New Roman" w:eastAsia="SimSun" w:hAnsi="Times New Roman"/>
          <w:kern w:val="1"/>
          <w:sz w:val="24"/>
          <w:szCs w:val="24"/>
        </w:rPr>
        <w:t>sail</w:t>
      </w:r>
      <w:r w:rsidRPr="00855D85">
        <w:rPr>
          <w:rFonts w:ascii="Times New Roman" w:eastAsia="SimSun" w:hAnsi="Times New Roman"/>
          <w:kern w:val="1"/>
          <w:sz w:val="24"/>
          <w:szCs w:val="24"/>
        </w:rPr>
        <w:t>.People</w:t>
      </w:r>
      <w:proofErr w:type="spellEnd"/>
      <w:r w:rsidRPr="00855D85">
        <w:rPr>
          <w:rFonts w:ascii="Times New Roman" w:eastAsia="SimSun" w:hAnsi="Times New Roman"/>
          <w:kern w:val="1"/>
          <w:sz w:val="24"/>
          <w:szCs w:val="24"/>
        </w:rPr>
        <w:t xml:space="preserve"> who watch at two sides of the river run after the boat to encourage for their team . The team which sails to the finish the most quickly will be the winner of the </w:t>
      </w:r>
      <w:proofErr w:type="gramStart"/>
      <w:r w:rsidRPr="00855D85">
        <w:rPr>
          <w:rFonts w:ascii="Times New Roman" w:eastAsia="SimSun" w:hAnsi="Times New Roman"/>
          <w:kern w:val="1"/>
          <w:sz w:val="24"/>
          <w:szCs w:val="24"/>
        </w:rPr>
        <w:t>game .</w:t>
      </w:r>
      <w:proofErr w:type="gramEnd"/>
      <w:r w:rsidRPr="00855D85">
        <w:rPr>
          <w:rFonts w:ascii="Times New Roman" w:eastAsia="SimSun" w:hAnsi="Times New Roman"/>
          <w:kern w:val="1"/>
          <w:sz w:val="24"/>
          <w:szCs w:val="24"/>
        </w:rPr>
        <w:t xml:space="preserve"> It is a big pride of the village for the team who gets the first </w:t>
      </w:r>
      <w:proofErr w:type="gramStart"/>
      <w:r w:rsidRPr="00855D85">
        <w:rPr>
          <w:rFonts w:ascii="Times New Roman" w:eastAsia="SimSun" w:hAnsi="Times New Roman"/>
          <w:kern w:val="1"/>
          <w:sz w:val="24"/>
          <w:szCs w:val="24"/>
        </w:rPr>
        <w:t>prize .</w:t>
      </w:r>
      <w:proofErr w:type="gramEnd"/>
      <w:r w:rsidRPr="00855D85">
        <w:rPr>
          <w:rFonts w:ascii="Times New Roman" w:eastAsia="SimSun" w:hAnsi="Times New Roman"/>
          <w:kern w:val="1"/>
          <w:sz w:val="24"/>
          <w:szCs w:val="24"/>
        </w:rPr>
        <w:t xml:space="preserve"> Besides the boat </w:t>
      </w:r>
      <w:proofErr w:type="gramStart"/>
      <w:r w:rsidRPr="00855D85">
        <w:rPr>
          <w:rFonts w:ascii="Times New Roman" w:eastAsia="SimSun" w:hAnsi="Times New Roman"/>
          <w:kern w:val="1"/>
          <w:sz w:val="24"/>
          <w:szCs w:val="24"/>
        </w:rPr>
        <w:t>race ,</w:t>
      </w:r>
      <w:proofErr w:type="gramEnd"/>
      <w:r w:rsidRPr="00855D85">
        <w:rPr>
          <w:rFonts w:ascii="Times New Roman" w:eastAsia="SimSun" w:hAnsi="Times New Roman"/>
          <w:kern w:val="1"/>
          <w:sz w:val="24"/>
          <w:szCs w:val="24"/>
        </w:rPr>
        <w:t xml:space="preserve"> the traditional games like tug of war , rice- cooking and wrestling are also seen by most peo</w:t>
      </w:r>
      <w:r w:rsidR="00417547" w:rsidRPr="00855D85">
        <w:rPr>
          <w:rFonts w:ascii="Times New Roman" w:eastAsia="SimSun" w:hAnsi="Times New Roman"/>
          <w:kern w:val="1"/>
          <w:sz w:val="24"/>
          <w:szCs w:val="24"/>
        </w:rPr>
        <w:t>p</w:t>
      </w:r>
      <w:r w:rsidRPr="00855D85">
        <w:rPr>
          <w:rFonts w:ascii="Times New Roman" w:eastAsia="SimSun" w:hAnsi="Times New Roman"/>
          <w:kern w:val="1"/>
          <w:sz w:val="24"/>
          <w:szCs w:val="24"/>
        </w:rPr>
        <w:t xml:space="preserve">le in the village. The activities of the traditional games finish at about 1p.m in the </w:t>
      </w:r>
      <w:proofErr w:type="gramStart"/>
      <w:r w:rsidRPr="00855D85">
        <w:rPr>
          <w:rFonts w:ascii="Times New Roman" w:eastAsia="SimSun" w:hAnsi="Times New Roman"/>
          <w:kern w:val="1"/>
          <w:sz w:val="24"/>
          <w:szCs w:val="24"/>
        </w:rPr>
        <w:t>afternoon .</w:t>
      </w:r>
      <w:proofErr w:type="gramEnd"/>
    </w:p>
    <w:p w:rsidR="0006346E" w:rsidRPr="00855D85" w:rsidRDefault="0006346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            The last part of Village Festival is celebra</w:t>
      </w:r>
      <w:r w:rsidR="00417547" w:rsidRPr="00855D85">
        <w:rPr>
          <w:rFonts w:ascii="Times New Roman" w:eastAsia="SimSun" w:hAnsi="Times New Roman"/>
          <w:kern w:val="1"/>
          <w:sz w:val="24"/>
          <w:szCs w:val="24"/>
        </w:rPr>
        <w:t xml:space="preserve">ted in the communal house yard </w:t>
      </w:r>
      <w:r w:rsidRPr="00855D85">
        <w:rPr>
          <w:rFonts w:ascii="Times New Roman" w:eastAsia="SimSun" w:hAnsi="Times New Roman"/>
          <w:kern w:val="1"/>
          <w:sz w:val="24"/>
          <w:szCs w:val="24"/>
        </w:rPr>
        <w:t>after the traditional games.</w:t>
      </w:r>
    </w:p>
    <w:p w:rsidR="0006346E" w:rsidRPr="00855D85" w:rsidRDefault="0006346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When the traditional games </w:t>
      </w:r>
      <w:proofErr w:type="gramStart"/>
      <w:r w:rsidRPr="00855D85">
        <w:rPr>
          <w:rFonts w:ascii="Times New Roman" w:eastAsia="SimSun" w:hAnsi="Times New Roman"/>
          <w:kern w:val="1"/>
          <w:sz w:val="24"/>
          <w:szCs w:val="24"/>
        </w:rPr>
        <w:t>finish ,</w:t>
      </w:r>
      <w:proofErr w:type="gramEnd"/>
      <w:r w:rsidRPr="00855D85">
        <w:rPr>
          <w:rFonts w:ascii="Times New Roman" w:eastAsia="SimSun" w:hAnsi="Times New Roman"/>
          <w:kern w:val="1"/>
          <w:sz w:val="24"/>
          <w:szCs w:val="24"/>
        </w:rPr>
        <w:t xml:space="preserve"> villagers gather in front of the communal house yard to eat a traditional meal and to see which teams get prizes in traditional games. From early in the morning, woman in the village prepare necessary materials to cook the meal. Often women in the village who are good at cooking will be chosen to cook for Village </w:t>
      </w:r>
      <w:proofErr w:type="gramStart"/>
      <w:r w:rsidRPr="00855D85">
        <w:rPr>
          <w:rFonts w:ascii="Times New Roman" w:eastAsia="SimSun" w:hAnsi="Times New Roman"/>
          <w:kern w:val="1"/>
          <w:sz w:val="24"/>
          <w:szCs w:val="24"/>
        </w:rPr>
        <w:t>festival .</w:t>
      </w:r>
      <w:proofErr w:type="gramEnd"/>
      <w:r w:rsidRPr="00855D85">
        <w:rPr>
          <w:rFonts w:ascii="Times New Roman" w:eastAsia="SimSun" w:hAnsi="Times New Roman"/>
          <w:kern w:val="1"/>
          <w:sz w:val="24"/>
          <w:szCs w:val="24"/>
        </w:rPr>
        <w:t xml:space="preserve"> About 12 </w:t>
      </w:r>
      <w:proofErr w:type="spellStart"/>
      <w:r w:rsidRPr="00855D85">
        <w:rPr>
          <w:rFonts w:ascii="Times New Roman" w:eastAsia="SimSun" w:hAnsi="Times New Roman"/>
          <w:kern w:val="1"/>
          <w:sz w:val="24"/>
          <w:szCs w:val="24"/>
        </w:rPr>
        <w:t>p.m</w:t>
      </w:r>
      <w:proofErr w:type="spellEnd"/>
      <w:r w:rsidRPr="00855D85">
        <w:rPr>
          <w:rFonts w:ascii="Times New Roman" w:eastAsia="SimSun" w:hAnsi="Times New Roman"/>
          <w:kern w:val="1"/>
          <w:sz w:val="24"/>
          <w:szCs w:val="24"/>
        </w:rPr>
        <w:t xml:space="preserve"> all the food is shown carefully and spectacularly on the tables in the communal house </w:t>
      </w:r>
      <w:proofErr w:type="gramStart"/>
      <w:r w:rsidRPr="00855D85">
        <w:rPr>
          <w:rFonts w:ascii="Times New Roman" w:eastAsia="SimSun" w:hAnsi="Times New Roman"/>
          <w:kern w:val="1"/>
          <w:sz w:val="24"/>
          <w:szCs w:val="24"/>
        </w:rPr>
        <w:t>yard .</w:t>
      </w:r>
      <w:proofErr w:type="gramEnd"/>
      <w:r w:rsidRPr="00855D85">
        <w:rPr>
          <w:rFonts w:ascii="Times New Roman" w:eastAsia="SimSun" w:hAnsi="Times New Roman"/>
          <w:kern w:val="1"/>
          <w:sz w:val="24"/>
          <w:szCs w:val="24"/>
        </w:rPr>
        <w:t xml:space="preserve"> On Village festival </w:t>
      </w:r>
      <w:proofErr w:type="gramStart"/>
      <w:r w:rsidRPr="00855D85">
        <w:rPr>
          <w:rFonts w:ascii="Times New Roman" w:eastAsia="SimSun" w:hAnsi="Times New Roman"/>
          <w:kern w:val="1"/>
          <w:sz w:val="24"/>
          <w:szCs w:val="24"/>
        </w:rPr>
        <w:t>day  the</w:t>
      </w:r>
      <w:proofErr w:type="gramEnd"/>
      <w:r w:rsidRPr="00855D85">
        <w:rPr>
          <w:rFonts w:ascii="Times New Roman" w:eastAsia="SimSun" w:hAnsi="Times New Roman"/>
          <w:kern w:val="1"/>
          <w:sz w:val="24"/>
          <w:szCs w:val="24"/>
        </w:rPr>
        <w:t xml:space="preserve"> communal house becomes more </w:t>
      </w:r>
      <w:proofErr w:type="spellStart"/>
      <w:r w:rsidRPr="00855D85">
        <w:rPr>
          <w:rFonts w:ascii="Times New Roman" w:eastAsia="SimSun" w:hAnsi="Times New Roman"/>
          <w:kern w:val="1"/>
          <w:sz w:val="24"/>
          <w:szCs w:val="24"/>
        </w:rPr>
        <w:t>crowded.This</w:t>
      </w:r>
      <w:proofErr w:type="spellEnd"/>
      <w:r w:rsidRPr="00855D85">
        <w:rPr>
          <w:rFonts w:ascii="Times New Roman" w:eastAsia="SimSun" w:hAnsi="Times New Roman"/>
          <w:kern w:val="1"/>
          <w:sz w:val="24"/>
          <w:szCs w:val="24"/>
        </w:rPr>
        <w:t xml:space="preserve"> is a special occasion for  people in the village to meet and talk together about their work as well as the harvest . Firstly, the results of the traditional games in the morning are announced by the leader of the </w:t>
      </w:r>
      <w:proofErr w:type="gramStart"/>
      <w:r w:rsidRPr="00855D85">
        <w:rPr>
          <w:rFonts w:ascii="Times New Roman" w:eastAsia="SimSun" w:hAnsi="Times New Roman"/>
          <w:kern w:val="1"/>
          <w:sz w:val="24"/>
          <w:szCs w:val="24"/>
        </w:rPr>
        <w:t>village .</w:t>
      </w:r>
      <w:proofErr w:type="gramEnd"/>
      <w:r w:rsidRPr="00855D85">
        <w:rPr>
          <w:rFonts w:ascii="Times New Roman" w:eastAsia="SimSun" w:hAnsi="Times New Roman"/>
          <w:kern w:val="1"/>
          <w:sz w:val="24"/>
          <w:szCs w:val="24"/>
        </w:rPr>
        <w:t xml:space="preserve"> Most people are awaiting to hear which teams win the first </w:t>
      </w:r>
      <w:proofErr w:type="gramStart"/>
      <w:r w:rsidRPr="00855D85">
        <w:rPr>
          <w:rFonts w:ascii="Times New Roman" w:eastAsia="SimSun" w:hAnsi="Times New Roman"/>
          <w:kern w:val="1"/>
          <w:sz w:val="24"/>
          <w:szCs w:val="24"/>
        </w:rPr>
        <w:t>prize .</w:t>
      </w:r>
      <w:proofErr w:type="gramEnd"/>
      <w:r w:rsidRPr="00855D85">
        <w:rPr>
          <w:rFonts w:ascii="Times New Roman" w:eastAsia="SimSun" w:hAnsi="Times New Roman"/>
          <w:kern w:val="1"/>
          <w:sz w:val="24"/>
          <w:szCs w:val="24"/>
        </w:rPr>
        <w:t xml:space="preserve"> It is the pride for the village that wins the first </w:t>
      </w:r>
      <w:proofErr w:type="gramStart"/>
      <w:r w:rsidRPr="00855D85">
        <w:rPr>
          <w:rFonts w:ascii="Times New Roman" w:eastAsia="SimSun" w:hAnsi="Times New Roman"/>
          <w:kern w:val="1"/>
          <w:sz w:val="24"/>
          <w:szCs w:val="24"/>
        </w:rPr>
        <w:t>prize .</w:t>
      </w:r>
      <w:proofErr w:type="gramEnd"/>
      <w:r w:rsidRPr="00855D85">
        <w:rPr>
          <w:rFonts w:ascii="Times New Roman" w:eastAsia="SimSun" w:hAnsi="Times New Roman"/>
          <w:kern w:val="1"/>
          <w:sz w:val="24"/>
          <w:szCs w:val="24"/>
        </w:rPr>
        <w:t xml:space="preserve"> The winners in the traditional games last year will award the prize for the winners this </w:t>
      </w:r>
      <w:proofErr w:type="spellStart"/>
      <w:proofErr w:type="gramStart"/>
      <w:r w:rsidRPr="00855D85">
        <w:rPr>
          <w:rFonts w:ascii="Times New Roman" w:eastAsia="SimSun" w:hAnsi="Times New Roman"/>
          <w:kern w:val="1"/>
          <w:sz w:val="24"/>
          <w:szCs w:val="24"/>
        </w:rPr>
        <w:t>year.Then</w:t>
      </w:r>
      <w:proofErr w:type="spellEnd"/>
      <w:proofErr w:type="gramEnd"/>
      <w:r w:rsidRPr="00855D85">
        <w:rPr>
          <w:rFonts w:ascii="Times New Roman" w:eastAsia="SimSun" w:hAnsi="Times New Roman"/>
          <w:kern w:val="1"/>
          <w:sz w:val="24"/>
          <w:szCs w:val="24"/>
        </w:rPr>
        <w:t xml:space="preserve"> people sit on their seats eating the meal. They both eat and talk happily. After the </w:t>
      </w:r>
      <w:proofErr w:type="gramStart"/>
      <w:r w:rsidRPr="00855D85">
        <w:rPr>
          <w:rFonts w:ascii="Times New Roman" w:eastAsia="SimSun" w:hAnsi="Times New Roman"/>
          <w:kern w:val="1"/>
          <w:sz w:val="24"/>
          <w:szCs w:val="24"/>
        </w:rPr>
        <w:t>meal ,people</w:t>
      </w:r>
      <w:proofErr w:type="gramEnd"/>
      <w:r w:rsidRPr="00855D85">
        <w:rPr>
          <w:rFonts w:ascii="Times New Roman" w:eastAsia="SimSun" w:hAnsi="Times New Roman"/>
          <w:kern w:val="1"/>
          <w:sz w:val="24"/>
          <w:szCs w:val="24"/>
        </w:rPr>
        <w:t xml:space="preserve"> gather to hear the women in the village sing folk songs  The Village festival lasts </w:t>
      </w:r>
      <w:proofErr w:type="spellStart"/>
      <w:r w:rsidRPr="00855D85">
        <w:rPr>
          <w:rFonts w:ascii="Times New Roman" w:eastAsia="SimSun" w:hAnsi="Times New Roman"/>
          <w:kern w:val="1"/>
          <w:sz w:val="24"/>
          <w:szCs w:val="24"/>
        </w:rPr>
        <w:t>untill</w:t>
      </w:r>
      <w:proofErr w:type="spellEnd"/>
      <w:r w:rsidRPr="00855D85">
        <w:rPr>
          <w:rFonts w:ascii="Times New Roman" w:eastAsia="SimSun" w:hAnsi="Times New Roman"/>
          <w:kern w:val="1"/>
          <w:sz w:val="24"/>
          <w:szCs w:val="24"/>
        </w:rPr>
        <w:t xml:space="preserve"> early in the evening . </w:t>
      </w:r>
    </w:p>
    <w:p w:rsidR="0006346E" w:rsidRPr="00855D85" w:rsidRDefault="0006346E"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 xml:space="preserve">            Despite the impact of the </w:t>
      </w:r>
      <w:proofErr w:type="gramStart"/>
      <w:r w:rsidRPr="00855D85">
        <w:rPr>
          <w:rFonts w:ascii="Times New Roman" w:eastAsia="SimSun" w:hAnsi="Times New Roman"/>
          <w:kern w:val="1"/>
          <w:sz w:val="24"/>
          <w:szCs w:val="24"/>
        </w:rPr>
        <w:t>i</w:t>
      </w:r>
      <w:r w:rsidR="00417547" w:rsidRPr="00855D85">
        <w:rPr>
          <w:rFonts w:ascii="Times New Roman" w:eastAsia="SimSun" w:hAnsi="Times New Roman"/>
          <w:kern w:val="1"/>
          <w:sz w:val="24"/>
          <w:szCs w:val="24"/>
        </w:rPr>
        <w:t>ndustrialization ,</w:t>
      </w:r>
      <w:proofErr w:type="gramEnd"/>
      <w:r w:rsidR="00417547" w:rsidRPr="00855D85">
        <w:rPr>
          <w:rFonts w:ascii="Times New Roman" w:eastAsia="SimSun" w:hAnsi="Times New Roman"/>
          <w:kern w:val="1"/>
          <w:sz w:val="24"/>
          <w:szCs w:val="24"/>
        </w:rPr>
        <w:t xml:space="preserve"> the Village F</w:t>
      </w:r>
      <w:r w:rsidRPr="00855D85">
        <w:rPr>
          <w:rFonts w:ascii="Times New Roman" w:eastAsia="SimSun" w:hAnsi="Times New Roman"/>
          <w:kern w:val="1"/>
          <w:sz w:val="24"/>
          <w:szCs w:val="24"/>
        </w:rPr>
        <w:t xml:space="preserve">estival is still celebrated as the cultural and traditional beauty of my village . It reminds the young generation </w:t>
      </w:r>
      <w:r w:rsidR="00417547" w:rsidRPr="00855D85">
        <w:rPr>
          <w:rFonts w:ascii="Times New Roman" w:eastAsia="SimSun" w:hAnsi="Times New Roman"/>
          <w:kern w:val="1"/>
          <w:sz w:val="24"/>
          <w:szCs w:val="24"/>
        </w:rPr>
        <w:t>of the tradition and originality</w:t>
      </w:r>
      <w:r w:rsidRPr="00855D85">
        <w:rPr>
          <w:rFonts w:ascii="Times New Roman" w:eastAsia="SimSun" w:hAnsi="Times New Roman"/>
          <w:kern w:val="1"/>
          <w:sz w:val="24"/>
          <w:szCs w:val="24"/>
        </w:rPr>
        <w:t>.</w:t>
      </w:r>
    </w:p>
    <w:p w:rsidR="00417547" w:rsidRPr="00855D85" w:rsidRDefault="00417547" w:rsidP="00855D85">
      <w:pPr>
        <w:spacing w:after="0" w:line="240" w:lineRule="auto"/>
        <w:jc w:val="both"/>
        <w:rPr>
          <w:rFonts w:ascii="Times New Roman" w:eastAsia="SimSun" w:hAnsi="Times New Roman"/>
          <w:kern w:val="1"/>
          <w:sz w:val="24"/>
          <w:szCs w:val="24"/>
        </w:rPr>
      </w:pPr>
    </w:p>
    <w:p w:rsidR="00417547" w:rsidRPr="00855D85" w:rsidRDefault="00417547"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EVALUATION: </w:t>
      </w:r>
      <w:r w:rsidR="00947AC4" w:rsidRPr="00855D85">
        <w:rPr>
          <w:rFonts w:ascii="Times New Roman" w:eastAsia="SimSun" w:hAnsi="Times New Roman"/>
          <w:kern w:val="1"/>
          <w:sz w:val="24"/>
          <w:szCs w:val="24"/>
        </w:rPr>
        <w:t>Form a group five, study the passage carefully and compare it with the village festival of your villages.</w:t>
      </w:r>
    </w:p>
    <w:p w:rsidR="00947AC4" w:rsidRPr="00855D85" w:rsidRDefault="00947AC4" w:rsidP="00855D85">
      <w:pPr>
        <w:spacing w:after="0" w:line="240" w:lineRule="auto"/>
        <w:jc w:val="both"/>
        <w:rPr>
          <w:rFonts w:ascii="Times New Roman" w:eastAsia="SimSun" w:hAnsi="Times New Roman"/>
          <w:kern w:val="1"/>
          <w:sz w:val="24"/>
          <w:szCs w:val="24"/>
        </w:rPr>
      </w:pPr>
    </w:p>
    <w:p w:rsidR="00947AC4" w:rsidRPr="00855D85" w:rsidRDefault="00947AC4"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b/>
          <w:kern w:val="1"/>
          <w:sz w:val="24"/>
          <w:szCs w:val="24"/>
        </w:rPr>
        <w:t xml:space="preserve">LITERATURE: </w:t>
      </w:r>
      <w:r w:rsidRPr="00855D85">
        <w:rPr>
          <w:rFonts w:ascii="Times New Roman" w:eastAsia="SimSun" w:hAnsi="Times New Roman"/>
          <w:kern w:val="1"/>
          <w:sz w:val="24"/>
          <w:szCs w:val="24"/>
        </w:rPr>
        <w:t>Review of NECO drama</w:t>
      </w:r>
    </w:p>
    <w:p w:rsidR="003330E2" w:rsidRPr="00855D85" w:rsidRDefault="003330E2" w:rsidP="00855D85">
      <w:pPr>
        <w:spacing w:after="0" w:line="240" w:lineRule="auto"/>
        <w:jc w:val="both"/>
        <w:rPr>
          <w:rFonts w:ascii="Times New Roman" w:eastAsia="SimSun" w:hAnsi="Times New Roman"/>
          <w:kern w:val="1"/>
          <w:sz w:val="24"/>
          <w:szCs w:val="24"/>
        </w:rPr>
      </w:pPr>
    </w:p>
    <w:p w:rsidR="00947AC4" w:rsidRPr="00855D85" w:rsidRDefault="00947AC4"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TOPIC:  INTRODUCTION TO DIPHTHONGS</w:t>
      </w:r>
    </w:p>
    <w:p w:rsidR="00947AC4" w:rsidRPr="00855D85" w:rsidRDefault="00947AC4" w:rsidP="00855D85">
      <w:pPr>
        <w:spacing w:after="0" w:line="240" w:lineRule="auto"/>
        <w:jc w:val="both"/>
        <w:rPr>
          <w:rFonts w:ascii="Times New Roman" w:eastAsia="SimSun" w:hAnsi="Times New Roman"/>
          <w:b/>
          <w:kern w:val="1"/>
          <w:sz w:val="24"/>
          <w:szCs w:val="24"/>
        </w:rPr>
      </w:pPr>
      <w:r w:rsidRPr="00855D85">
        <w:rPr>
          <w:rFonts w:ascii="Times New Roman" w:eastAsia="SimSun" w:hAnsi="Times New Roman"/>
          <w:b/>
          <w:kern w:val="1"/>
          <w:sz w:val="24"/>
          <w:szCs w:val="24"/>
        </w:rPr>
        <w:t xml:space="preserve">CONTENT:  </w:t>
      </w:r>
      <w:r w:rsidRPr="00855D85">
        <w:rPr>
          <w:rFonts w:ascii="Times New Roman" w:eastAsia="SimSun" w:hAnsi="Times New Roman"/>
          <w:kern w:val="1"/>
          <w:sz w:val="24"/>
          <w:szCs w:val="24"/>
        </w:rPr>
        <w:t>/ᶕu</w:t>
      </w:r>
    </w:p>
    <w:p w:rsidR="00947AC4" w:rsidRPr="00855D85" w:rsidRDefault="00947AC4"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Diphthongs: The word ‘diphthong’ is from a Greek word, which means double sound. They are also vowels. The difference is that while a pure vowel contains only one sound, a diphthong contains two sounds with a glide from the first vowel.</w:t>
      </w:r>
    </w:p>
    <w:p w:rsidR="00947AC4" w:rsidRPr="00855D85" w:rsidRDefault="00947AC4"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w:t>
      </w:r>
      <w:proofErr w:type="spellStart"/>
      <w:r w:rsidRPr="00855D85">
        <w:rPr>
          <w:rFonts w:ascii="Times New Roman" w:eastAsia="SimSun" w:hAnsi="Times New Roman"/>
          <w:kern w:val="1"/>
          <w:sz w:val="24"/>
          <w:szCs w:val="24"/>
        </w:rPr>
        <w:t>ei</w:t>
      </w:r>
      <w:proofErr w:type="spellEnd"/>
      <w:r w:rsidRPr="00855D85">
        <w:rPr>
          <w:rFonts w:ascii="Times New Roman" w:eastAsia="SimSun" w:hAnsi="Times New Roman"/>
          <w:kern w:val="1"/>
          <w:sz w:val="24"/>
          <w:szCs w:val="24"/>
        </w:rPr>
        <w:t>/ as found in rain</w:t>
      </w:r>
    </w:p>
    <w:p w:rsidR="00947AC4" w:rsidRPr="00855D85" w:rsidRDefault="00947AC4"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/ᶕu/ as found in spoke</w:t>
      </w:r>
    </w:p>
    <w:p w:rsidR="00947AC4" w:rsidRPr="00855D85" w:rsidRDefault="00947AC4"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/ai/ as found in high</w:t>
      </w:r>
    </w:p>
    <w:p w:rsidR="00947AC4" w:rsidRPr="00855D85" w:rsidRDefault="00947AC4"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/au/ as found in how</w:t>
      </w:r>
    </w:p>
    <w:p w:rsidR="00947AC4" w:rsidRPr="00855D85" w:rsidRDefault="00947AC4" w:rsidP="00855D85">
      <w:pPr>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/ᴐi/ as found in oil</w:t>
      </w:r>
    </w:p>
    <w:p w:rsidR="00947AC4" w:rsidRPr="00855D85" w:rsidRDefault="00947AC4" w:rsidP="00855D85">
      <w:pPr>
        <w:tabs>
          <w:tab w:val="left" w:pos="1620"/>
        </w:tabs>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//iᶕ/ as found in hear</w:t>
      </w:r>
    </w:p>
    <w:p w:rsidR="00947AC4" w:rsidRPr="00855D85" w:rsidRDefault="00947AC4" w:rsidP="00855D85">
      <w:pPr>
        <w:tabs>
          <w:tab w:val="left" w:pos="1620"/>
        </w:tabs>
        <w:spacing w:after="0" w:line="240" w:lineRule="auto"/>
        <w:jc w:val="both"/>
        <w:rPr>
          <w:rFonts w:ascii="Times New Roman" w:eastAsia="SimSun" w:hAnsi="Times New Roman"/>
          <w:kern w:val="1"/>
          <w:sz w:val="24"/>
          <w:szCs w:val="24"/>
        </w:rPr>
      </w:pPr>
      <w:r w:rsidRPr="00855D85">
        <w:rPr>
          <w:rFonts w:ascii="Times New Roman" w:eastAsia="SimSun" w:hAnsi="Times New Roman"/>
          <w:kern w:val="1"/>
          <w:sz w:val="24"/>
          <w:szCs w:val="24"/>
        </w:rPr>
        <w:t>//eᶕ/ as found in spear</w:t>
      </w:r>
    </w:p>
    <w:p w:rsidR="00947AC4" w:rsidRPr="00855D85" w:rsidRDefault="00947AC4" w:rsidP="00855D85">
      <w:pPr>
        <w:pStyle w:val="NormalWeb"/>
        <w:spacing w:before="0" w:beforeAutospacing="0" w:after="0" w:afterAutospacing="0"/>
        <w:rPr>
          <w:rFonts w:eastAsia="SimSun"/>
          <w:kern w:val="1"/>
        </w:rPr>
      </w:pPr>
      <w:r w:rsidRPr="00855D85">
        <w:rPr>
          <w:rFonts w:eastAsia="SimSun"/>
          <w:kern w:val="1"/>
        </w:rPr>
        <w:lastRenderedPageBreak/>
        <w:t>/uᶕ/ as foun</w:t>
      </w:r>
      <w:r w:rsidR="00A730F1" w:rsidRPr="00855D85">
        <w:rPr>
          <w:rFonts w:eastAsia="SimSun"/>
          <w:kern w:val="1"/>
        </w:rPr>
        <w:t>d</w:t>
      </w:r>
      <w:r w:rsidRPr="00855D85">
        <w:rPr>
          <w:rFonts w:eastAsia="SimSun"/>
          <w:kern w:val="1"/>
        </w:rPr>
        <w:t xml:space="preserve"> in tour</w:t>
      </w:r>
    </w:p>
    <w:p w:rsidR="008C108F" w:rsidRDefault="008C108F" w:rsidP="00855D85">
      <w:pPr>
        <w:pStyle w:val="NormalWeb"/>
        <w:spacing w:before="0" w:beforeAutospacing="0" w:after="0" w:afterAutospacing="0"/>
        <w:rPr>
          <w:rFonts w:eastAsia="SimSun"/>
          <w:b/>
          <w:kern w:val="1"/>
        </w:rPr>
      </w:pPr>
    </w:p>
    <w:p w:rsidR="00AB7BAA" w:rsidRPr="00855D85" w:rsidRDefault="00947AC4" w:rsidP="00855D85">
      <w:pPr>
        <w:pStyle w:val="NormalWeb"/>
        <w:spacing w:before="0" w:beforeAutospacing="0" w:after="0" w:afterAutospacing="0"/>
        <w:rPr>
          <w:rFonts w:eastAsia="SimSun"/>
          <w:kern w:val="1"/>
        </w:rPr>
      </w:pPr>
      <w:r w:rsidRPr="00855D85">
        <w:rPr>
          <w:rFonts w:eastAsia="SimSun"/>
          <w:b/>
          <w:kern w:val="1"/>
        </w:rPr>
        <w:t xml:space="preserve">EVALUATION: </w:t>
      </w:r>
      <w:r w:rsidRPr="00855D85">
        <w:rPr>
          <w:rFonts w:eastAsia="SimSun"/>
          <w:kern w:val="1"/>
        </w:rPr>
        <w:t>Diphthongs can be divided into two, namely:  centering</w:t>
      </w:r>
      <w:r w:rsidR="00AB7BAA" w:rsidRPr="00855D85">
        <w:rPr>
          <w:rFonts w:eastAsia="SimSun"/>
          <w:kern w:val="1"/>
        </w:rPr>
        <w:t xml:space="preserve"> and closing </w:t>
      </w:r>
      <w:proofErr w:type="spellStart"/>
      <w:r w:rsidR="00AB7BAA" w:rsidRPr="00855D85">
        <w:rPr>
          <w:rFonts w:eastAsia="SimSun"/>
          <w:kern w:val="1"/>
        </w:rPr>
        <w:t>dipthongs</w:t>
      </w:r>
      <w:proofErr w:type="spellEnd"/>
      <w:r w:rsidR="00AB7BAA" w:rsidRPr="00855D85">
        <w:rPr>
          <w:rFonts w:eastAsia="SimSun"/>
          <w:kern w:val="1"/>
        </w:rPr>
        <w:t xml:space="preserve">. Classify </w:t>
      </w:r>
      <w:r w:rsidRPr="00855D85">
        <w:rPr>
          <w:rFonts w:eastAsia="SimSun"/>
          <w:kern w:val="1"/>
        </w:rPr>
        <w:t>the diphthongs above into these two</w:t>
      </w:r>
      <w:r w:rsidR="00AB7BAA" w:rsidRPr="00855D85">
        <w:rPr>
          <w:rFonts w:eastAsia="SimSun"/>
          <w:kern w:val="1"/>
        </w:rPr>
        <w:t>.</w:t>
      </w:r>
    </w:p>
    <w:p w:rsidR="008C108F" w:rsidRDefault="008C108F" w:rsidP="00855D85">
      <w:pPr>
        <w:pStyle w:val="NormalWeb"/>
        <w:spacing w:before="0" w:beforeAutospacing="0" w:after="0" w:afterAutospacing="0"/>
        <w:rPr>
          <w:rFonts w:eastAsia="SimSun"/>
          <w:b/>
          <w:kern w:val="1"/>
        </w:rPr>
      </w:pPr>
    </w:p>
    <w:p w:rsidR="00947AC4" w:rsidRPr="00855D85" w:rsidRDefault="00AB7BAA" w:rsidP="00855D85">
      <w:pPr>
        <w:pStyle w:val="NormalWeb"/>
        <w:spacing w:before="0" w:beforeAutospacing="0" w:after="0" w:afterAutospacing="0"/>
        <w:rPr>
          <w:rFonts w:eastAsia="SimSun"/>
          <w:b/>
          <w:kern w:val="1"/>
        </w:rPr>
      </w:pPr>
      <w:proofErr w:type="gramStart"/>
      <w:r w:rsidRPr="00855D85">
        <w:rPr>
          <w:rFonts w:eastAsia="SimSun"/>
          <w:b/>
          <w:kern w:val="1"/>
        </w:rPr>
        <w:t>TOPIC:COMPREHENSION</w:t>
      </w:r>
      <w:proofErr w:type="gramEnd"/>
    </w:p>
    <w:p w:rsidR="006B2274" w:rsidRPr="00855D85" w:rsidRDefault="00AB7BAA" w:rsidP="00855D85">
      <w:pPr>
        <w:pStyle w:val="NormalWeb"/>
        <w:spacing w:before="0" w:beforeAutospacing="0" w:after="0" w:afterAutospacing="0"/>
        <w:rPr>
          <w:rFonts w:eastAsia="SimSun"/>
          <w:b/>
          <w:kern w:val="1"/>
        </w:rPr>
      </w:pPr>
      <w:r w:rsidRPr="00855D85">
        <w:rPr>
          <w:rFonts w:eastAsia="SimSun"/>
          <w:b/>
          <w:kern w:val="1"/>
        </w:rPr>
        <w:t>CONTENT:  Home Remedies and Cures</w:t>
      </w:r>
    </w:p>
    <w:p w:rsidR="008573B6" w:rsidRPr="00855D85" w:rsidRDefault="008573B6" w:rsidP="00855D85">
      <w:pPr>
        <w:pStyle w:val="NormalWeb"/>
        <w:spacing w:before="0" w:beforeAutospacing="0" w:after="0" w:afterAutospacing="0"/>
        <w:rPr>
          <w:rFonts w:eastAsia="SimSun"/>
          <w:kern w:val="1"/>
        </w:rPr>
      </w:pPr>
      <w:r w:rsidRPr="00855D85">
        <w:rPr>
          <w:rFonts w:eastAsia="SimSun"/>
          <w:kern w:val="1"/>
        </w:rPr>
        <w:t>See Effective English. Page 181. Unit 14</w:t>
      </w:r>
    </w:p>
    <w:p w:rsidR="008C108F" w:rsidRDefault="008C108F" w:rsidP="00855D85">
      <w:pPr>
        <w:pStyle w:val="NormalWeb"/>
        <w:spacing w:before="0" w:beforeAutospacing="0" w:after="0" w:afterAutospacing="0"/>
        <w:rPr>
          <w:rFonts w:eastAsia="SimSun"/>
          <w:b/>
          <w:kern w:val="1"/>
        </w:rPr>
      </w:pPr>
    </w:p>
    <w:p w:rsidR="006B2274" w:rsidRPr="00855D85" w:rsidRDefault="008573B6" w:rsidP="00855D85">
      <w:pPr>
        <w:pStyle w:val="NormalWeb"/>
        <w:spacing w:before="0" w:beforeAutospacing="0" w:after="0" w:afterAutospacing="0"/>
        <w:rPr>
          <w:rFonts w:eastAsia="SimSun"/>
          <w:kern w:val="1"/>
        </w:rPr>
      </w:pPr>
      <w:r w:rsidRPr="00855D85">
        <w:rPr>
          <w:rFonts w:eastAsia="SimSun"/>
          <w:b/>
          <w:kern w:val="1"/>
        </w:rPr>
        <w:t>EVALUATION</w:t>
      </w:r>
      <w:r w:rsidRPr="00855D85">
        <w:rPr>
          <w:rFonts w:eastAsia="SimSun"/>
          <w:kern w:val="1"/>
        </w:rPr>
        <w:t xml:space="preserve">: </w:t>
      </w:r>
      <w:r w:rsidR="006B2274" w:rsidRPr="00855D85">
        <w:rPr>
          <w:rFonts w:eastAsia="SimSun"/>
          <w:kern w:val="1"/>
        </w:rPr>
        <w:t>Read the first part of the passage and then do practice 2</w:t>
      </w:r>
    </w:p>
    <w:p w:rsidR="006B2274" w:rsidRPr="00855D85" w:rsidRDefault="008573B6" w:rsidP="00855D85">
      <w:pPr>
        <w:pStyle w:val="NormalWeb"/>
        <w:spacing w:before="0" w:beforeAutospacing="0" w:after="0" w:afterAutospacing="0"/>
        <w:rPr>
          <w:rFonts w:eastAsia="SimSun"/>
          <w:b/>
          <w:kern w:val="1"/>
        </w:rPr>
      </w:pPr>
      <w:r w:rsidRPr="00855D85">
        <w:rPr>
          <w:rFonts w:eastAsia="SimSun"/>
          <w:b/>
          <w:kern w:val="1"/>
        </w:rPr>
        <w:t>TOPIC: Activities on Future Tense</w:t>
      </w:r>
    </w:p>
    <w:p w:rsidR="007D4337" w:rsidRPr="00855D85" w:rsidRDefault="008573B6" w:rsidP="00855D85">
      <w:pPr>
        <w:pStyle w:val="NormalWeb"/>
        <w:spacing w:before="0" w:beforeAutospacing="0" w:after="0" w:afterAutospacing="0"/>
        <w:rPr>
          <w:rFonts w:eastAsia="SimSun"/>
          <w:b/>
          <w:kern w:val="1"/>
        </w:rPr>
      </w:pPr>
      <w:r w:rsidRPr="00855D85">
        <w:rPr>
          <w:rFonts w:eastAsia="SimSun"/>
          <w:b/>
          <w:kern w:val="1"/>
        </w:rPr>
        <w:t xml:space="preserve">Content: </w:t>
      </w:r>
    </w:p>
    <w:p w:rsidR="008573B6" w:rsidRPr="00855D85" w:rsidRDefault="008573B6" w:rsidP="00855D85">
      <w:pPr>
        <w:pStyle w:val="NormalWeb"/>
        <w:spacing w:before="0" w:beforeAutospacing="0" w:after="0" w:afterAutospacing="0"/>
        <w:rPr>
          <w:rFonts w:eastAsia="SimSun"/>
          <w:b/>
          <w:kern w:val="1"/>
        </w:rPr>
      </w:pPr>
      <w:r w:rsidRPr="00855D85">
        <w:rPr>
          <w:rFonts w:eastAsia="SimSun"/>
          <w:b/>
          <w:kern w:val="1"/>
        </w:rPr>
        <w:t>CLASS ACTIVITY</w:t>
      </w:r>
    </w:p>
    <w:p w:rsidR="008573B6" w:rsidRPr="00855D85" w:rsidRDefault="008573B6" w:rsidP="00855D85">
      <w:pPr>
        <w:pStyle w:val="NormalWeb"/>
        <w:numPr>
          <w:ilvl w:val="0"/>
          <w:numId w:val="36"/>
        </w:numPr>
        <w:spacing w:before="0" w:beforeAutospacing="0" w:after="0" w:afterAutospacing="0"/>
        <w:rPr>
          <w:rFonts w:eastAsia="SimSun"/>
          <w:kern w:val="1"/>
        </w:rPr>
      </w:pPr>
      <w:r w:rsidRPr="00855D85">
        <w:rPr>
          <w:rFonts w:eastAsia="SimSun"/>
          <w:kern w:val="1"/>
        </w:rPr>
        <w:t xml:space="preserve">In five sentences, use the modal auxiliary verbs ‘shall’ </w:t>
      </w:r>
      <w:proofErr w:type="gramStart"/>
      <w:r w:rsidRPr="00855D85">
        <w:rPr>
          <w:rFonts w:eastAsia="SimSun"/>
          <w:kern w:val="1"/>
        </w:rPr>
        <w:t>and  ‘</w:t>
      </w:r>
      <w:proofErr w:type="gramEnd"/>
      <w:r w:rsidRPr="00855D85">
        <w:rPr>
          <w:rFonts w:eastAsia="SimSun"/>
          <w:kern w:val="1"/>
        </w:rPr>
        <w:t>will’ to indicate futurity</w:t>
      </w:r>
    </w:p>
    <w:p w:rsidR="008573B6" w:rsidRPr="00855D85" w:rsidRDefault="008573B6" w:rsidP="00855D85">
      <w:pPr>
        <w:pStyle w:val="NormalWeb"/>
        <w:numPr>
          <w:ilvl w:val="0"/>
          <w:numId w:val="36"/>
        </w:numPr>
        <w:spacing w:before="0" w:beforeAutospacing="0" w:after="0" w:afterAutospacing="0"/>
        <w:rPr>
          <w:rFonts w:eastAsia="SimSun"/>
          <w:kern w:val="1"/>
        </w:rPr>
      </w:pPr>
      <w:r w:rsidRPr="00855D85">
        <w:rPr>
          <w:rFonts w:eastAsia="SimSun"/>
          <w:kern w:val="1"/>
        </w:rPr>
        <w:t>In five sentences, use the infinitive form to indicate futurity</w:t>
      </w:r>
    </w:p>
    <w:p w:rsidR="008573B6" w:rsidRPr="00855D85" w:rsidRDefault="008573B6" w:rsidP="00855D85">
      <w:pPr>
        <w:pStyle w:val="NormalWeb"/>
        <w:numPr>
          <w:ilvl w:val="0"/>
          <w:numId w:val="36"/>
        </w:numPr>
        <w:spacing w:before="0" w:beforeAutospacing="0" w:after="0" w:afterAutospacing="0"/>
        <w:rPr>
          <w:rFonts w:eastAsia="SimSun"/>
          <w:kern w:val="1"/>
        </w:rPr>
      </w:pPr>
      <w:r w:rsidRPr="00855D85">
        <w:rPr>
          <w:rFonts w:eastAsia="SimSun"/>
          <w:kern w:val="1"/>
        </w:rPr>
        <w:t>In five sentences, use the present progressive form to indicate futurity</w:t>
      </w:r>
    </w:p>
    <w:p w:rsidR="008C108F" w:rsidRDefault="008C108F" w:rsidP="00855D85">
      <w:pPr>
        <w:pStyle w:val="NormalWeb"/>
        <w:spacing w:before="0" w:beforeAutospacing="0" w:after="0" w:afterAutospacing="0"/>
        <w:rPr>
          <w:rFonts w:eastAsia="SimSun"/>
          <w:b/>
          <w:kern w:val="1"/>
        </w:rPr>
      </w:pPr>
    </w:p>
    <w:p w:rsidR="008573B6" w:rsidRPr="00855D85" w:rsidRDefault="008573B6" w:rsidP="00855D85">
      <w:pPr>
        <w:pStyle w:val="NormalWeb"/>
        <w:spacing w:before="0" w:beforeAutospacing="0" w:after="0" w:afterAutospacing="0"/>
        <w:rPr>
          <w:rFonts w:eastAsia="SimSun"/>
          <w:kern w:val="1"/>
        </w:rPr>
      </w:pPr>
      <w:r w:rsidRPr="00855D85">
        <w:rPr>
          <w:rFonts w:eastAsia="SimSun"/>
          <w:b/>
          <w:kern w:val="1"/>
        </w:rPr>
        <w:t>EVALUATION:</w:t>
      </w:r>
      <w:r w:rsidRPr="00855D85">
        <w:rPr>
          <w:rFonts w:eastAsia="SimSun"/>
          <w:kern w:val="1"/>
        </w:rPr>
        <w:t xml:space="preserve"> In a group of five, evaluate the sentences of your team mate.</w:t>
      </w:r>
    </w:p>
    <w:p w:rsidR="008C108F" w:rsidRDefault="008C108F" w:rsidP="00855D85">
      <w:pPr>
        <w:pStyle w:val="NormalWeb"/>
        <w:spacing w:before="0" w:beforeAutospacing="0" w:after="0" w:afterAutospacing="0"/>
        <w:rPr>
          <w:rFonts w:eastAsia="SimSun"/>
          <w:b/>
          <w:kern w:val="1"/>
        </w:rPr>
      </w:pPr>
    </w:p>
    <w:p w:rsidR="008573B6" w:rsidRPr="00855D85" w:rsidRDefault="008573B6" w:rsidP="00855D85">
      <w:pPr>
        <w:pStyle w:val="NormalWeb"/>
        <w:spacing w:before="0" w:beforeAutospacing="0" w:after="0" w:afterAutospacing="0"/>
        <w:rPr>
          <w:rFonts w:eastAsia="SimSun"/>
          <w:b/>
          <w:kern w:val="1"/>
        </w:rPr>
      </w:pPr>
      <w:r w:rsidRPr="00855D85">
        <w:rPr>
          <w:rFonts w:eastAsia="SimSun"/>
          <w:b/>
          <w:kern w:val="1"/>
        </w:rPr>
        <w:t xml:space="preserve">GENERAL EVALUATION:  </w:t>
      </w:r>
    </w:p>
    <w:p w:rsidR="00A730F1" w:rsidRPr="00855D85" w:rsidRDefault="00A730F1" w:rsidP="00855D85">
      <w:pPr>
        <w:pStyle w:val="NormalWeb"/>
        <w:numPr>
          <w:ilvl w:val="0"/>
          <w:numId w:val="38"/>
        </w:numPr>
        <w:spacing w:before="0" w:beforeAutospacing="0" w:after="0" w:afterAutospacing="0"/>
        <w:rPr>
          <w:rFonts w:eastAsia="SimSun"/>
          <w:kern w:val="1"/>
        </w:rPr>
      </w:pPr>
      <w:r w:rsidRPr="00855D85">
        <w:rPr>
          <w:rFonts w:eastAsia="SimSun"/>
          <w:kern w:val="1"/>
        </w:rPr>
        <w:t>List five instruments used for home remedy/cure</w:t>
      </w:r>
    </w:p>
    <w:p w:rsidR="00A730F1" w:rsidRPr="00855D85" w:rsidRDefault="00A730F1" w:rsidP="00855D85">
      <w:pPr>
        <w:pStyle w:val="NormalWeb"/>
        <w:numPr>
          <w:ilvl w:val="0"/>
          <w:numId w:val="38"/>
        </w:numPr>
        <w:spacing w:before="0" w:beforeAutospacing="0" w:after="0" w:afterAutospacing="0"/>
        <w:rPr>
          <w:rFonts w:eastAsia="SimSun"/>
          <w:kern w:val="1"/>
        </w:rPr>
      </w:pPr>
      <w:r w:rsidRPr="00855D85">
        <w:rPr>
          <w:rFonts w:eastAsia="SimSun"/>
          <w:kern w:val="1"/>
        </w:rPr>
        <w:t>Give ten examples of diphthongs.</w:t>
      </w:r>
    </w:p>
    <w:p w:rsidR="008C108F" w:rsidRDefault="008C108F" w:rsidP="00855D85">
      <w:pPr>
        <w:pStyle w:val="NormalWeb"/>
        <w:spacing w:before="0" w:beforeAutospacing="0" w:after="0" w:afterAutospacing="0"/>
        <w:rPr>
          <w:rFonts w:eastAsia="SimSun"/>
          <w:b/>
          <w:kern w:val="1"/>
        </w:rPr>
      </w:pPr>
    </w:p>
    <w:p w:rsidR="008573B6" w:rsidRPr="00855D85" w:rsidRDefault="008573B6" w:rsidP="00855D85">
      <w:pPr>
        <w:pStyle w:val="NormalWeb"/>
        <w:spacing w:before="0" w:beforeAutospacing="0" w:after="0" w:afterAutospacing="0"/>
        <w:rPr>
          <w:rFonts w:eastAsia="SimSun"/>
          <w:b/>
          <w:kern w:val="1"/>
        </w:rPr>
      </w:pPr>
      <w:r w:rsidRPr="00855D85">
        <w:rPr>
          <w:rFonts w:eastAsia="SimSun"/>
          <w:b/>
          <w:kern w:val="1"/>
        </w:rPr>
        <w:t xml:space="preserve">WEEKEND ASSIGNMENT:  </w:t>
      </w:r>
    </w:p>
    <w:p w:rsidR="008573B6" w:rsidRPr="00855D85" w:rsidRDefault="008573B6" w:rsidP="00855D85">
      <w:pPr>
        <w:pStyle w:val="NormalWeb"/>
        <w:numPr>
          <w:ilvl w:val="0"/>
          <w:numId w:val="37"/>
        </w:numPr>
        <w:spacing w:before="0" w:beforeAutospacing="0" w:after="0" w:afterAutospacing="0"/>
        <w:rPr>
          <w:rFonts w:eastAsia="SimSun"/>
          <w:kern w:val="1"/>
        </w:rPr>
      </w:pPr>
      <w:r w:rsidRPr="00855D85">
        <w:rPr>
          <w:rFonts w:eastAsia="SimSun"/>
          <w:kern w:val="1"/>
        </w:rPr>
        <w:t>Effective English. Page 210. Grammar, practice 4</w:t>
      </w:r>
    </w:p>
    <w:p w:rsidR="00A730F1" w:rsidRPr="008C108F" w:rsidRDefault="008573B6" w:rsidP="00855D85">
      <w:pPr>
        <w:pStyle w:val="NormalWeb"/>
        <w:numPr>
          <w:ilvl w:val="0"/>
          <w:numId w:val="37"/>
        </w:numPr>
        <w:spacing w:before="0" w:beforeAutospacing="0" w:after="0" w:afterAutospacing="0"/>
        <w:rPr>
          <w:rFonts w:eastAsia="SimSun"/>
          <w:kern w:val="1"/>
        </w:rPr>
      </w:pPr>
      <w:r w:rsidRPr="00855D85">
        <w:rPr>
          <w:rFonts w:eastAsia="SimSun"/>
          <w:kern w:val="1"/>
        </w:rPr>
        <w:t>Write an expository essay on your village festival</w:t>
      </w:r>
    </w:p>
    <w:sectPr w:rsidR="00A730F1" w:rsidRPr="008C108F" w:rsidSect="00855D85">
      <w:footerReference w:type="default" r:id="rId17"/>
      <w:pgSz w:w="12240" w:h="15840"/>
      <w:pgMar w:top="990" w:right="1440" w:bottom="1080" w:left="1440" w:header="72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6E6D" w:rsidRDefault="000F6E6D" w:rsidP="00AB0CCD">
      <w:pPr>
        <w:spacing w:after="0" w:line="240" w:lineRule="auto"/>
      </w:pPr>
      <w:r>
        <w:separator/>
      </w:r>
    </w:p>
  </w:endnote>
  <w:endnote w:type="continuationSeparator" w:id="0">
    <w:p w:rsidR="000F6E6D" w:rsidRDefault="000F6E6D" w:rsidP="00AB0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E6D" w:rsidRPr="0058659F" w:rsidRDefault="0058659F" w:rsidP="0058659F">
    <w:pPr>
      <w:pStyle w:val="Footer"/>
    </w:pPr>
    <w:r w:rsidRPr="009062E3">
      <w:rPr>
        <w:noProof/>
      </w:rPr>
      <w:drawing>
        <wp:inline distT="0" distB="0" distL="0" distR="0" wp14:anchorId="5C0EA172" wp14:editId="38547E63">
          <wp:extent cx="1280160" cy="316865"/>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6E6D" w:rsidRDefault="000F6E6D" w:rsidP="00AB0CCD">
      <w:pPr>
        <w:spacing w:after="0" w:line="240" w:lineRule="auto"/>
      </w:pPr>
      <w:r>
        <w:separator/>
      </w:r>
    </w:p>
  </w:footnote>
  <w:footnote w:type="continuationSeparator" w:id="0">
    <w:p w:rsidR="000F6E6D" w:rsidRDefault="000F6E6D" w:rsidP="00AB0C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5C49"/>
    <w:multiLevelType w:val="hybridMultilevel"/>
    <w:tmpl w:val="A7F85182"/>
    <w:lvl w:ilvl="0" w:tplc="53E4E3FC">
      <w:start w:val="1"/>
      <w:numFmt w:val="decimal"/>
      <w:lvlText w:val="%1."/>
      <w:lvlJc w:val="left"/>
      <w:pPr>
        <w:ind w:left="720" w:hanging="360"/>
      </w:pPr>
      <w:rPr>
        <w:rFonts w:ascii="Times New Roman" w:hAnsi="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26FE5"/>
    <w:multiLevelType w:val="multilevel"/>
    <w:tmpl w:val="E4C64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3C49DC"/>
    <w:multiLevelType w:val="hybridMultilevel"/>
    <w:tmpl w:val="59B8622E"/>
    <w:lvl w:ilvl="0" w:tplc="0D84FC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6B611A"/>
    <w:multiLevelType w:val="hybridMultilevel"/>
    <w:tmpl w:val="2F7AC44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509B5"/>
    <w:multiLevelType w:val="hybridMultilevel"/>
    <w:tmpl w:val="CB08A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87175"/>
    <w:multiLevelType w:val="hybridMultilevel"/>
    <w:tmpl w:val="E1669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9696A"/>
    <w:multiLevelType w:val="hybridMultilevel"/>
    <w:tmpl w:val="8CAC4E90"/>
    <w:lvl w:ilvl="0" w:tplc="565C9C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4F60CD"/>
    <w:multiLevelType w:val="multilevel"/>
    <w:tmpl w:val="EA5C7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B52A78"/>
    <w:multiLevelType w:val="hybridMultilevel"/>
    <w:tmpl w:val="35D8F2C0"/>
    <w:lvl w:ilvl="0" w:tplc="3D08D0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B72C8"/>
    <w:multiLevelType w:val="hybridMultilevel"/>
    <w:tmpl w:val="F2D6A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3B4795"/>
    <w:multiLevelType w:val="hybridMultilevel"/>
    <w:tmpl w:val="80C0A310"/>
    <w:lvl w:ilvl="0" w:tplc="C83C1D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7B4F78"/>
    <w:multiLevelType w:val="hybridMultilevel"/>
    <w:tmpl w:val="96001564"/>
    <w:lvl w:ilvl="0" w:tplc="186C695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817CF8"/>
    <w:multiLevelType w:val="hybridMultilevel"/>
    <w:tmpl w:val="30BCEE9A"/>
    <w:lvl w:ilvl="0" w:tplc="33023E4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1B370A"/>
    <w:multiLevelType w:val="hybridMultilevel"/>
    <w:tmpl w:val="B8D078F2"/>
    <w:lvl w:ilvl="0" w:tplc="4BF676C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CB0458"/>
    <w:multiLevelType w:val="hybridMultilevel"/>
    <w:tmpl w:val="5ABC4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46451C"/>
    <w:multiLevelType w:val="hybridMultilevel"/>
    <w:tmpl w:val="898C5C5C"/>
    <w:lvl w:ilvl="0" w:tplc="43346D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4102A3"/>
    <w:multiLevelType w:val="hybridMultilevel"/>
    <w:tmpl w:val="A45CFD30"/>
    <w:lvl w:ilvl="0" w:tplc="F93035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077BCC"/>
    <w:multiLevelType w:val="hybridMultilevel"/>
    <w:tmpl w:val="202E0A52"/>
    <w:lvl w:ilvl="0" w:tplc="39387A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0817A6"/>
    <w:multiLevelType w:val="hybridMultilevel"/>
    <w:tmpl w:val="DEE486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943B3"/>
    <w:multiLevelType w:val="hybridMultilevel"/>
    <w:tmpl w:val="BF64E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7A77B4"/>
    <w:multiLevelType w:val="hybridMultilevel"/>
    <w:tmpl w:val="B246A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9B5815"/>
    <w:multiLevelType w:val="hybridMultilevel"/>
    <w:tmpl w:val="38F8D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ED123F"/>
    <w:multiLevelType w:val="hybridMultilevel"/>
    <w:tmpl w:val="5A6079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202EE"/>
    <w:multiLevelType w:val="hybridMultilevel"/>
    <w:tmpl w:val="58DC6E86"/>
    <w:lvl w:ilvl="0" w:tplc="F93035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B654389"/>
    <w:multiLevelType w:val="hybridMultilevel"/>
    <w:tmpl w:val="20DCF482"/>
    <w:lvl w:ilvl="0" w:tplc="0409000F">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00198A"/>
    <w:multiLevelType w:val="hybridMultilevel"/>
    <w:tmpl w:val="605AB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03145C"/>
    <w:multiLevelType w:val="multilevel"/>
    <w:tmpl w:val="A98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7B10E2"/>
    <w:multiLevelType w:val="hybridMultilevel"/>
    <w:tmpl w:val="3C0E73F4"/>
    <w:lvl w:ilvl="0" w:tplc="5CD6DEF6">
      <w:start w:val="10"/>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8" w15:restartNumberingAfterBreak="0">
    <w:nsid w:val="44094BB7"/>
    <w:multiLevelType w:val="hybridMultilevel"/>
    <w:tmpl w:val="D32AB444"/>
    <w:lvl w:ilvl="0" w:tplc="F93035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A3758DA"/>
    <w:multiLevelType w:val="hybridMultilevel"/>
    <w:tmpl w:val="C3E6C0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7D053B"/>
    <w:multiLevelType w:val="hybridMultilevel"/>
    <w:tmpl w:val="1930B7E2"/>
    <w:lvl w:ilvl="0" w:tplc="26F62920">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1" w15:restartNumberingAfterBreak="0">
    <w:nsid w:val="4FF83081"/>
    <w:multiLevelType w:val="hybridMultilevel"/>
    <w:tmpl w:val="C49878B2"/>
    <w:lvl w:ilvl="0" w:tplc="144ACB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201496E"/>
    <w:multiLevelType w:val="multilevel"/>
    <w:tmpl w:val="664A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51014F"/>
    <w:multiLevelType w:val="hybridMultilevel"/>
    <w:tmpl w:val="EFA4F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B86F66"/>
    <w:multiLevelType w:val="hybridMultilevel"/>
    <w:tmpl w:val="D9BEE1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FB7AD6"/>
    <w:multiLevelType w:val="multilevel"/>
    <w:tmpl w:val="66A8B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7A6C47"/>
    <w:multiLevelType w:val="hybridMultilevel"/>
    <w:tmpl w:val="3C144384"/>
    <w:lvl w:ilvl="0" w:tplc="020A7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7F2725B"/>
    <w:multiLevelType w:val="hybridMultilevel"/>
    <w:tmpl w:val="FC2CCF18"/>
    <w:lvl w:ilvl="0" w:tplc="F93035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C26855"/>
    <w:multiLevelType w:val="hybridMultilevel"/>
    <w:tmpl w:val="B35A1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0B49D5"/>
    <w:multiLevelType w:val="hybridMultilevel"/>
    <w:tmpl w:val="94724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E17F9C"/>
    <w:multiLevelType w:val="hybridMultilevel"/>
    <w:tmpl w:val="ECA62E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BD0DCB"/>
    <w:multiLevelType w:val="hybridMultilevel"/>
    <w:tmpl w:val="FF32C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FD4374"/>
    <w:multiLevelType w:val="hybridMultilevel"/>
    <w:tmpl w:val="79D4537E"/>
    <w:lvl w:ilvl="0" w:tplc="9070915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63292E"/>
    <w:multiLevelType w:val="hybridMultilevel"/>
    <w:tmpl w:val="8778702C"/>
    <w:lvl w:ilvl="0" w:tplc="5A6C3CA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AD76F1F"/>
    <w:multiLevelType w:val="hybridMultilevel"/>
    <w:tmpl w:val="E330357C"/>
    <w:lvl w:ilvl="0" w:tplc="562653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C363D1"/>
    <w:multiLevelType w:val="hybridMultilevel"/>
    <w:tmpl w:val="A7F4BED6"/>
    <w:lvl w:ilvl="0" w:tplc="9D9C0E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26"/>
  </w:num>
  <w:num w:numId="3">
    <w:abstractNumId w:val="1"/>
  </w:num>
  <w:num w:numId="4">
    <w:abstractNumId w:val="32"/>
  </w:num>
  <w:num w:numId="5">
    <w:abstractNumId w:val="7"/>
  </w:num>
  <w:num w:numId="6">
    <w:abstractNumId w:val="35"/>
  </w:num>
  <w:num w:numId="7">
    <w:abstractNumId w:val="22"/>
  </w:num>
  <w:num w:numId="8">
    <w:abstractNumId w:val="30"/>
  </w:num>
  <w:num w:numId="9">
    <w:abstractNumId w:val="18"/>
  </w:num>
  <w:num w:numId="10">
    <w:abstractNumId w:val="14"/>
  </w:num>
  <w:num w:numId="11">
    <w:abstractNumId w:val="20"/>
  </w:num>
  <w:num w:numId="12">
    <w:abstractNumId w:val="0"/>
  </w:num>
  <w:num w:numId="13">
    <w:abstractNumId w:val="9"/>
  </w:num>
  <w:num w:numId="14">
    <w:abstractNumId w:val="29"/>
  </w:num>
  <w:num w:numId="15">
    <w:abstractNumId w:val="17"/>
  </w:num>
  <w:num w:numId="16">
    <w:abstractNumId w:val="13"/>
  </w:num>
  <w:num w:numId="17">
    <w:abstractNumId w:val="12"/>
  </w:num>
  <w:num w:numId="18">
    <w:abstractNumId w:val="33"/>
  </w:num>
  <w:num w:numId="19">
    <w:abstractNumId w:val="16"/>
  </w:num>
  <w:num w:numId="20">
    <w:abstractNumId w:val="2"/>
  </w:num>
  <w:num w:numId="21">
    <w:abstractNumId w:val="43"/>
  </w:num>
  <w:num w:numId="22">
    <w:abstractNumId w:val="44"/>
  </w:num>
  <w:num w:numId="23">
    <w:abstractNumId w:val="41"/>
  </w:num>
  <w:num w:numId="24">
    <w:abstractNumId w:val="45"/>
  </w:num>
  <w:num w:numId="25">
    <w:abstractNumId w:val="37"/>
  </w:num>
  <w:num w:numId="26">
    <w:abstractNumId w:val="28"/>
  </w:num>
  <w:num w:numId="27">
    <w:abstractNumId w:val="23"/>
  </w:num>
  <w:num w:numId="28">
    <w:abstractNumId w:val="25"/>
  </w:num>
  <w:num w:numId="29">
    <w:abstractNumId w:val="40"/>
  </w:num>
  <w:num w:numId="30">
    <w:abstractNumId w:val="8"/>
  </w:num>
  <w:num w:numId="31">
    <w:abstractNumId w:val="10"/>
  </w:num>
  <w:num w:numId="32">
    <w:abstractNumId w:val="34"/>
  </w:num>
  <w:num w:numId="33">
    <w:abstractNumId w:val="19"/>
  </w:num>
  <w:num w:numId="34">
    <w:abstractNumId w:val="6"/>
  </w:num>
  <w:num w:numId="35">
    <w:abstractNumId w:val="5"/>
  </w:num>
  <w:num w:numId="36">
    <w:abstractNumId w:val="39"/>
  </w:num>
  <w:num w:numId="37">
    <w:abstractNumId w:val="11"/>
  </w:num>
  <w:num w:numId="38">
    <w:abstractNumId w:val="4"/>
  </w:num>
  <w:num w:numId="39">
    <w:abstractNumId w:val="3"/>
  </w:num>
  <w:num w:numId="40">
    <w:abstractNumId w:val="15"/>
  </w:num>
  <w:num w:numId="41">
    <w:abstractNumId w:val="21"/>
  </w:num>
  <w:num w:numId="42">
    <w:abstractNumId w:val="36"/>
  </w:num>
  <w:num w:numId="43">
    <w:abstractNumId w:val="31"/>
  </w:num>
  <w:num w:numId="44">
    <w:abstractNumId w:val="24"/>
  </w:num>
  <w:num w:numId="45">
    <w:abstractNumId w:val="27"/>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272C"/>
    <w:rsid w:val="00005D0A"/>
    <w:rsid w:val="00015B77"/>
    <w:rsid w:val="000233A0"/>
    <w:rsid w:val="0006346E"/>
    <w:rsid w:val="00081A32"/>
    <w:rsid w:val="00086314"/>
    <w:rsid w:val="000C3102"/>
    <w:rsid w:val="000D53CE"/>
    <w:rsid w:val="000D662F"/>
    <w:rsid w:val="000F6E6D"/>
    <w:rsid w:val="00113169"/>
    <w:rsid w:val="0014664F"/>
    <w:rsid w:val="00160184"/>
    <w:rsid w:val="0016732E"/>
    <w:rsid w:val="00187BA0"/>
    <w:rsid w:val="001A0144"/>
    <w:rsid w:val="001A1467"/>
    <w:rsid w:val="001A3084"/>
    <w:rsid w:val="001D7780"/>
    <w:rsid w:val="00221B38"/>
    <w:rsid w:val="00244E67"/>
    <w:rsid w:val="00255D4F"/>
    <w:rsid w:val="00266083"/>
    <w:rsid w:val="002815BE"/>
    <w:rsid w:val="0028720C"/>
    <w:rsid w:val="00292CFF"/>
    <w:rsid w:val="00304F5C"/>
    <w:rsid w:val="00314E3A"/>
    <w:rsid w:val="00315745"/>
    <w:rsid w:val="003330E2"/>
    <w:rsid w:val="003A7DA0"/>
    <w:rsid w:val="003D7B71"/>
    <w:rsid w:val="00402B4C"/>
    <w:rsid w:val="00417547"/>
    <w:rsid w:val="00420693"/>
    <w:rsid w:val="00465E15"/>
    <w:rsid w:val="00467474"/>
    <w:rsid w:val="0048037E"/>
    <w:rsid w:val="004805C9"/>
    <w:rsid w:val="004A6993"/>
    <w:rsid w:val="004A7E8D"/>
    <w:rsid w:val="004C4D16"/>
    <w:rsid w:val="00507E7E"/>
    <w:rsid w:val="00543319"/>
    <w:rsid w:val="00566431"/>
    <w:rsid w:val="0058659F"/>
    <w:rsid w:val="005C6479"/>
    <w:rsid w:val="005D05A8"/>
    <w:rsid w:val="005D385C"/>
    <w:rsid w:val="005E2B0F"/>
    <w:rsid w:val="005E5B1D"/>
    <w:rsid w:val="005F73C3"/>
    <w:rsid w:val="005F7580"/>
    <w:rsid w:val="006323C6"/>
    <w:rsid w:val="006427B2"/>
    <w:rsid w:val="0066654D"/>
    <w:rsid w:val="00690FB8"/>
    <w:rsid w:val="006B2274"/>
    <w:rsid w:val="006D76CC"/>
    <w:rsid w:val="007138E4"/>
    <w:rsid w:val="0071501E"/>
    <w:rsid w:val="00791E27"/>
    <w:rsid w:val="00797BF2"/>
    <w:rsid w:val="007A0F23"/>
    <w:rsid w:val="007A46C9"/>
    <w:rsid w:val="007C354E"/>
    <w:rsid w:val="007C468E"/>
    <w:rsid w:val="007D4337"/>
    <w:rsid w:val="007D5C0F"/>
    <w:rsid w:val="00824E08"/>
    <w:rsid w:val="00836F74"/>
    <w:rsid w:val="00855D85"/>
    <w:rsid w:val="008573B6"/>
    <w:rsid w:val="008A4B19"/>
    <w:rsid w:val="008C108F"/>
    <w:rsid w:val="008E1FC6"/>
    <w:rsid w:val="008E2635"/>
    <w:rsid w:val="008E27E1"/>
    <w:rsid w:val="0090444A"/>
    <w:rsid w:val="0090634C"/>
    <w:rsid w:val="0090769F"/>
    <w:rsid w:val="00947AC4"/>
    <w:rsid w:val="00970F6B"/>
    <w:rsid w:val="009921FE"/>
    <w:rsid w:val="009A5B12"/>
    <w:rsid w:val="009C7666"/>
    <w:rsid w:val="00A03B00"/>
    <w:rsid w:val="00A04F45"/>
    <w:rsid w:val="00A730F1"/>
    <w:rsid w:val="00A74082"/>
    <w:rsid w:val="00AB0CCD"/>
    <w:rsid w:val="00AB3181"/>
    <w:rsid w:val="00AB748A"/>
    <w:rsid w:val="00AB7BAA"/>
    <w:rsid w:val="00AC3CEF"/>
    <w:rsid w:val="00AE4DCA"/>
    <w:rsid w:val="00AF33D5"/>
    <w:rsid w:val="00B14F7C"/>
    <w:rsid w:val="00B1708A"/>
    <w:rsid w:val="00B31F66"/>
    <w:rsid w:val="00B3272C"/>
    <w:rsid w:val="00B70331"/>
    <w:rsid w:val="00B82A35"/>
    <w:rsid w:val="00B86E10"/>
    <w:rsid w:val="00B91B49"/>
    <w:rsid w:val="00BB70DC"/>
    <w:rsid w:val="00BC405A"/>
    <w:rsid w:val="00C217F7"/>
    <w:rsid w:val="00C22C4F"/>
    <w:rsid w:val="00C4609E"/>
    <w:rsid w:val="00C5005B"/>
    <w:rsid w:val="00C67CDA"/>
    <w:rsid w:val="00C913C0"/>
    <w:rsid w:val="00C9451B"/>
    <w:rsid w:val="00CB2794"/>
    <w:rsid w:val="00CE250C"/>
    <w:rsid w:val="00CE4667"/>
    <w:rsid w:val="00CE75E4"/>
    <w:rsid w:val="00D415FB"/>
    <w:rsid w:val="00D50890"/>
    <w:rsid w:val="00D57413"/>
    <w:rsid w:val="00D66340"/>
    <w:rsid w:val="00D97B07"/>
    <w:rsid w:val="00DB4BAA"/>
    <w:rsid w:val="00DC0432"/>
    <w:rsid w:val="00DC53C2"/>
    <w:rsid w:val="00DD6A34"/>
    <w:rsid w:val="00E26DCA"/>
    <w:rsid w:val="00E95CD2"/>
    <w:rsid w:val="00EA2AA6"/>
    <w:rsid w:val="00EE10E3"/>
    <w:rsid w:val="00EE3918"/>
    <w:rsid w:val="00EF16C8"/>
    <w:rsid w:val="00EF7539"/>
    <w:rsid w:val="00F033B6"/>
    <w:rsid w:val="00F232FC"/>
    <w:rsid w:val="00F23671"/>
    <w:rsid w:val="00F263B7"/>
    <w:rsid w:val="00F30EB9"/>
    <w:rsid w:val="00F57BC0"/>
    <w:rsid w:val="00F613F9"/>
    <w:rsid w:val="00F82E20"/>
    <w:rsid w:val="00F83C98"/>
    <w:rsid w:val="00FC5CC4"/>
    <w:rsid w:val="00FE53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6F1013"/>
  <w15:docId w15:val="{FB555A71-708F-44C4-9FEB-45A380D1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72C"/>
    <w:rPr>
      <w:rFonts w:ascii="Calibri" w:eastAsia="Calibri" w:hAnsi="Calibri" w:cs="Times New Roman"/>
    </w:rPr>
  </w:style>
  <w:style w:type="paragraph" w:styleId="Heading1">
    <w:name w:val="heading 1"/>
    <w:basedOn w:val="Normal"/>
    <w:next w:val="Normal"/>
    <w:link w:val="Heading1Char"/>
    <w:uiPriority w:val="9"/>
    <w:qFormat/>
    <w:rsid w:val="009C76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9451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C766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3272C"/>
    <w:rPr>
      <w:color w:val="0000FF"/>
      <w:u w:val="single"/>
    </w:rPr>
  </w:style>
  <w:style w:type="paragraph" w:styleId="BalloonText">
    <w:name w:val="Balloon Text"/>
    <w:basedOn w:val="Normal"/>
    <w:link w:val="BalloonTextChar"/>
    <w:uiPriority w:val="99"/>
    <w:semiHidden/>
    <w:unhideWhenUsed/>
    <w:rsid w:val="00B32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272C"/>
    <w:rPr>
      <w:rFonts w:ascii="Tahoma" w:eastAsia="Calibri" w:hAnsi="Tahoma" w:cs="Tahoma"/>
      <w:sz w:val="16"/>
      <w:szCs w:val="16"/>
    </w:rPr>
  </w:style>
  <w:style w:type="paragraph" w:styleId="ListParagraph">
    <w:name w:val="List Paragraph"/>
    <w:basedOn w:val="Normal"/>
    <w:uiPriority w:val="34"/>
    <w:qFormat/>
    <w:rsid w:val="000233A0"/>
    <w:pPr>
      <w:ind w:left="720"/>
      <w:contextualSpacing/>
    </w:pPr>
  </w:style>
  <w:style w:type="character" w:customStyle="1" w:styleId="Heading1Char">
    <w:name w:val="Heading 1 Char"/>
    <w:basedOn w:val="DefaultParagraphFont"/>
    <w:link w:val="Heading1"/>
    <w:uiPriority w:val="9"/>
    <w:rsid w:val="009C7666"/>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9C7666"/>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C9451B"/>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BC405A"/>
    <w:pPr>
      <w:spacing w:before="100" w:beforeAutospacing="1" w:after="100" w:afterAutospacing="1" w:line="240" w:lineRule="auto"/>
    </w:pPr>
    <w:rPr>
      <w:rFonts w:ascii="Times New Roman" w:eastAsia="Times New Roman" w:hAnsi="Times New Roman"/>
      <w:sz w:val="24"/>
      <w:szCs w:val="24"/>
    </w:rPr>
  </w:style>
  <w:style w:type="character" w:styleId="PlaceholderText">
    <w:name w:val="Placeholder Text"/>
    <w:basedOn w:val="DefaultParagraphFont"/>
    <w:uiPriority w:val="99"/>
    <w:semiHidden/>
    <w:rsid w:val="00C4609E"/>
    <w:rPr>
      <w:color w:val="808080"/>
    </w:rPr>
  </w:style>
  <w:style w:type="paragraph" w:styleId="Header">
    <w:name w:val="header"/>
    <w:basedOn w:val="Normal"/>
    <w:link w:val="HeaderChar"/>
    <w:uiPriority w:val="99"/>
    <w:unhideWhenUsed/>
    <w:rsid w:val="00AB0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CCD"/>
    <w:rPr>
      <w:rFonts w:ascii="Calibri" w:eastAsia="Calibri" w:hAnsi="Calibri" w:cs="Times New Roman"/>
    </w:rPr>
  </w:style>
  <w:style w:type="paragraph" w:styleId="Footer">
    <w:name w:val="footer"/>
    <w:basedOn w:val="Normal"/>
    <w:link w:val="FooterChar"/>
    <w:uiPriority w:val="99"/>
    <w:unhideWhenUsed/>
    <w:rsid w:val="00AB0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CC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14419">
      <w:bodyDiv w:val="1"/>
      <w:marLeft w:val="0"/>
      <w:marRight w:val="0"/>
      <w:marTop w:val="0"/>
      <w:marBottom w:val="0"/>
      <w:divBdr>
        <w:top w:val="none" w:sz="0" w:space="0" w:color="auto"/>
        <w:left w:val="none" w:sz="0" w:space="0" w:color="auto"/>
        <w:bottom w:val="none" w:sz="0" w:space="0" w:color="auto"/>
        <w:right w:val="none" w:sz="0" w:space="0" w:color="auto"/>
      </w:divBdr>
      <w:divsChild>
        <w:div w:id="628164850">
          <w:marLeft w:val="0"/>
          <w:marRight w:val="0"/>
          <w:marTop w:val="0"/>
          <w:marBottom w:val="0"/>
          <w:divBdr>
            <w:top w:val="none" w:sz="0" w:space="0" w:color="auto"/>
            <w:left w:val="none" w:sz="0" w:space="0" w:color="auto"/>
            <w:bottom w:val="none" w:sz="0" w:space="0" w:color="auto"/>
            <w:right w:val="none" w:sz="0" w:space="0" w:color="auto"/>
          </w:divBdr>
          <w:divsChild>
            <w:div w:id="2115397655">
              <w:marLeft w:val="0"/>
              <w:marRight w:val="0"/>
              <w:marTop w:val="0"/>
              <w:marBottom w:val="0"/>
              <w:divBdr>
                <w:top w:val="none" w:sz="0" w:space="0" w:color="auto"/>
                <w:left w:val="none" w:sz="0" w:space="0" w:color="auto"/>
                <w:bottom w:val="none" w:sz="0" w:space="0" w:color="auto"/>
                <w:right w:val="none" w:sz="0" w:space="0" w:color="auto"/>
              </w:divBdr>
              <w:divsChild>
                <w:div w:id="1502314345">
                  <w:marLeft w:val="0"/>
                  <w:marRight w:val="0"/>
                  <w:marTop w:val="0"/>
                  <w:marBottom w:val="0"/>
                  <w:divBdr>
                    <w:top w:val="none" w:sz="0" w:space="0" w:color="auto"/>
                    <w:left w:val="none" w:sz="0" w:space="0" w:color="auto"/>
                    <w:bottom w:val="none" w:sz="0" w:space="0" w:color="auto"/>
                    <w:right w:val="none" w:sz="0" w:space="0" w:color="auto"/>
                  </w:divBdr>
                </w:div>
              </w:divsChild>
            </w:div>
            <w:div w:id="1850219835">
              <w:marLeft w:val="0"/>
              <w:marRight w:val="0"/>
              <w:marTop w:val="0"/>
              <w:marBottom w:val="0"/>
              <w:divBdr>
                <w:top w:val="none" w:sz="0" w:space="0" w:color="auto"/>
                <w:left w:val="none" w:sz="0" w:space="0" w:color="auto"/>
                <w:bottom w:val="none" w:sz="0" w:space="0" w:color="auto"/>
                <w:right w:val="none" w:sz="0" w:space="0" w:color="auto"/>
              </w:divBdr>
              <w:divsChild>
                <w:div w:id="1507014092">
                  <w:marLeft w:val="0"/>
                  <w:marRight w:val="0"/>
                  <w:marTop w:val="0"/>
                  <w:marBottom w:val="0"/>
                  <w:divBdr>
                    <w:top w:val="none" w:sz="0" w:space="0" w:color="auto"/>
                    <w:left w:val="none" w:sz="0" w:space="0" w:color="auto"/>
                    <w:bottom w:val="none" w:sz="0" w:space="0" w:color="auto"/>
                    <w:right w:val="none" w:sz="0" w:space="0" w:color="auto"/>
                  </w:divBdr>
                </w:div>
              </w:divsChild>
            </w:div>
            <w:div w:id="1766802345">
              <w:marLeft w:val="0"/>
              <w:marRight w:val="0"/>
              <w:marTop w:val="0"/>
              <w:marBottom w:val="0"/>
              <w:divBdr>
                <w:top w:val="none" w:sz="0" w:space="0" w:color="auto"/>
                <w:left w:val="none" w:sz="0" w:space="0" w:color="auto"/>
                <w:bottom w:val="none" w:sz="0" w:space="0" w:color="auto"/>
                <w:right w:val="none" w:sz="0" w:space="0" w:color="auto"/>
              </w:divBdr>
              <w:divsChild>
                <w:div w:id="12147988">
                  <w:marLeft w:val="0"/>
                  <w:marRight w:val="0"/>
                  <w:marTop w:val="0"/>
                  <w:marBottom w:val="0"/>
                  <w:divBdr>
                    <w:top w:val="none" w:sz="0" w:space="0" w:color="auto"/>
                    <w:left w:val="none" w:sz="0" w:space="0" w:color="auto"/>
                    <w:bottom w:val="none" w:sz="0" w:space="0" w:color="auto"/>
                    <w:right w:val="none" w:sz="0" w:space="0" w:color="auto"/>
                  </w:divBdr>
                </w:div>
              </w:divsChild>
            </w:div>
            <w:div w:id="303438107">
              <w:marLeft w:val="0"/>
              <w:marRight w:val="0"/>
              <w:marTop w:val="0"/>
              <w:marBottom w:val="0"/>
              <w:divBdr>
                <w:top w:val="none" w:sz="0" w:space="0" w:color="auto"/>
                <w:left w:val="none" w:sz="0" w:space="0" w:color="auto"/>
                <w:bottom w:val="none" w:sz="0" w:space="0" w:color="auto"/>
                <w:right w:val="none" w:sz="0" w:space="0" w:color="auto"/>
              </w:divBdr>
              <w:divsChild>
                <w:div w:id="1300381320">
                  <w:marLeft w:val="0"/>
                  <w:marRight w:val="0"/>
                  <w:marTop w:val="0"/>
                  <w:marBottom w:val="0"/>
                  <w:divBdr>
                    <w:top w:val="none" w:sz="0" w:space="0" w:color="auto"/>
                    <w:left w:val="none" w:sz="0" w:space="0" w:color="auto"/>
                    <w:bottom w:val="none" w:sz="0" w:space="0" w:color="auto"/>
                    <w:right w:val="none" w:sz="0" w:space="0" w:color="auto"/>
                  </w:divBdr>
                </w:div>
              </w:divsChild>
            </w:div>
            <w:div w:id="1849367301">
              <w:marLeft w:val="0"/>
              <w:marRight w:val="0"/>
              <w:marTop w:val="0"/>
              <w:marBottom w:val="0"/>
              <w:divBdr>
                <w:top w:val="none" w:sz="0" w:space="0" w:color="auto"/>
                <w:left w:val="none" w:sz="0" w:space="0" w:color="auto"/>
                <w:bottom w:val="none" w:sz="0" w:space="0" w:color="auto"/>
                <w:right w:val="none" w:sz="0" w:space="0" w:color="auto"/>
              </w:divBdr>
              <w:divsChild>
                <w:div w:id="50759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05152">
          <w:marLeft w:val="0"/>
          <w:marRight w:val="0"/>
          <w:marTop w:val="0"/>
          <w:marBottom w:val="0"/>
          <w:divBdr>
            <w:top w:val="none" w:sz="0" w:space="0" w:color="auto"/>
            <w:left w:val="none" w:sz="0" w:space="0" w:color="auto"/>
            <w:bottom w:val="none" w:sz="0" w:space="0" w:color="auto"/>
            <w:right w:val="none" w:sz="0" w:space="0" w:color="auto"/>
          </w:divBdr>
        </w:div>
        <w:div w:id="1695570407">
          <w:marLeft w:val="0"/>
          <w:marRight w:val="0"/>
          <w:marTop w:val="0"/>
          <w:marBottom w:val="0"/>
          <w:divBdr>
            <w:top w:val="none" w:sz="0" w:space="0" w:color="auto"/>
            <w:left w:val="none" w:sz="0" w:space="0" w:color="auto"/>
            <w:bottom w:val="none" w:sz="0" w:space="0" w:color="auto"/>
            <w:right w:val="none" w:sz="0" w:space="0" w:color="auto"/>
          </w:divBdr>
          <w:divsChild>
            <w:div w:id="1648706604">
              <w:marLeft w:val="0"/>
              <w:marRight w:val="0"/>
              <w:marTop w:val="0"/>
              <w:marBottom w:val="0"/>
              <w:divBdr>
                <w:top w:val="none" w:sz="0" w:space="0" w:color="auto"/>
                <w:left w:val="none" w:sz="0" w:space="0" w:color="auto"/>
                <w:bottom w:val="none" w:sz="0" w:space="0" w:color="auto"/>
                <w:right w:val="none" w:sz="0" w:space="0" w:color="auto"/>
              </w:divBdr>
              <w:divsChild>
                <w:div w:id="1105803624">
                  <w:marLeft w:val="0"/>
                  <w:marRight w:val="0"/>
                  <w:marTop w:val="0"/>
                  <w:marBottom w:val="0"/>
                  <w:divBdr>
                    <w:top w:val="none" w:sz="0" w:space="0" w:color="auto"/>
                    <w:left w:val="none" w:sz="0" w:space="0" w:color="auto"/>
                    <w:bottom w:val="none" w:sz="0" w:space="0" w:color="auto"/>
                    <w:right w:val="none" w:sz="0" w:space="0" w:color="auto"/>
                  </w:divBdr>
                  <w:divsChild>
                    <w:div w:id="1998608809">
                      <w:marLeft w:val="0"/>
                      <w:marRight w:val="0"/>
                      <w:marTop w:val="0"/>
                      <w:marBottom w:val="0"/>
                      <w:divBdr>
                        <w:top w:val="none" w:sz="0" w:space="0" w:color="auto"/>
                        <w:left w:val="none" w:sz="0" w:space="0" w:color="auto"/>
                        <w:bottom w:val="none" w:sz="0" w:space="0" w:color="auto"/>
                        <w:right w:val="none" w:sz="0" w:space="0" w:color="auto"/>
                      </w:divBdr>
                      <w:divsChild>
                        <w:div w:id="2133009231">
                          <w:marLeft w:val="0"/>
                          <w:marRight w:val="0"/>
                          <w:marTop w:val="0"/>
                          <w:marBottom w:val="0"/>
                          <w:divBdr>
                            <w:top w:val="none" w:sz="0" w:space="0" w:color="auto"/>
                            <w:left w:val="none" w:sz="0" w:space="0" w:color="auto"/>
                            <w:bottom w:val="none" w:sz="0" w:space="0" w:color="auto"/>
                            <w:right w:val="none" w:sz="0" w:space="0" w:color="auto"/>
                          </w:divBdr>
                          <w:divsChild>
                            <w:div w:id="1860043956">
                              <w:marLeft w:val="0"/>
                              <w:marRight w:val="0"/>
                              <w:marTop w:val="0"/>
                              <w:marBottom w:val="0"/>
                              <w:divBdr>
                                <w:top w:val="none" w:sz="0" w:space="0" w:color="auto"/>
                                <w:left w:val="none" w:sz="0" w:space="0" w:color="auto"/>
                                <w:bottom w:val="none" w:sz="0" w:space="0" w:color="auto"/>
                                <w:right w:val="none" w:sz="0" w:space="0" w:color="auto"/>
                              </w:divBdr>
                              <w:divsChild>
                                <w:div w:id="1380860635">
                                  <w:marLeft w:val="0"/>
                                  <w:marRight w:val="0"/>
                                  <w:marTop w:val="0"/>
                                  <w:marBottom w:val="0"/>
                                  <w:divBdr>
                                    <w:top w:val="none" w:sz="0" w:space="0" w:color="auto"/>
                                    <w:left w:val="none" w:sz="0" w:space="0" w:color="auto"/>
                                    <w:bottom w:val="none" w:sz="0" w:space="0" w:color="auto"/>
                                    <w:right w:val="none" w:sz="0" w:space="0" w:color="auto"/>
                                  </w:divBdr>
                                </w:div>
                                <w:div w:id="1884514769">
                                  <w:marLeft w:val="0"/>
                                  <w:marRight w:val="0"/>
                                  <w:marTop w:val="0"/>
                                  <w:marBottom w:val="0"/>
                                  <w:divBdr>
                                    <w:top w:val="none" w:sz="0" w:space="0" w:color="auto"/>
                                    <w:left w:val="none" w:sz="0" w:space="0" w:color="auto"/>
                                    <w:bottom w:val="none" w:sz="0" w:space="0" w:color="auto"/>
                                    <w:right w:val="none" w:sz="0" w:space="0" w:color="auto"/>
                                  </w:divBdr>
                                </w:div>
                                <w:div w:id="76194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2600">
                          <w:marLeft w:val="0"/>
                          <w:marRight w:val="0"/>
                          <w:marTop w:val="0"/>
                          <w:marBottom w:val="0"/>
                          <w:divBdr>
                            <w:top w:val="none" w:sz="0" w:space="0" w:color="auto"/>
                            <w:left w:val="none" w:sz="0" w:space="0" w:color="auto"/>
                            <w:bottom w:val="none" w:sz="0" w:space="0" w:color="auto"/>
                            <w:right w:val="none" w:sz="0" w:space="0" w:color="auto"/>
                          </w:divBdr>
                          <w:divsChild>
                            <w:div w:id="1282614169">
                              <w:marLeft w:val="0"/>
                              <w:marRight w:val="0"/>
                              <w:marTop w:val="0"/>
                              <w:marBottom w:val="0"/>
                              <w:divBdr>
                                <w:top w:val="none" w:sz="0" w:space="0" w:color="auto"/>
                                <w:left w:val="none" w:sz="0" w:space="0" w:color="auto"/>
                                <w:bottom w:val="none" w:sz="0" w:space="0" w:color="auto"/>
                                <w:right w:val="none" w:sz="0" w:space="0" w:color="auto"/>
                              </w:divBdr>
                              <w:divsChild>
                                <w:div w:id="1111319067">
                                  <w:marLeft w:val="0"/>
                                  <w:marRight w:val="0"/>
                                  <w:marTop w:val="0"/>
                                  <w:marBottom w:val="0"/>
                                  <w:divBdr>
                                    <w:top w:val="none" w:sz="0" w:space="0" w:color="auto"/>
                                    <w:left w:val="none" w:sz="0" w:space="0" w:color="auto"/>
                                    <w:bottom w:val="none" w:sz="0" w:space="0" w:color="auto"/>
                                    <w:right w:val="none" w:sz="0" w:space="0" w:color="auto"/>
                                  </w:divBdr>
                                  <w:divsChild>
                                    <w:div w:id="871385907">
                                      <w:marLeft w:val="0"/>
                                      <w:marRight w:val="0"/>
                                      <w:marTop w:val="0"/>
                                      <w:marBottom w:val="0"/>
                                      <w:divBdr>
                                        <w:top w:val="none" w:sz="0" w:space="0" w:color="auto"/>
                                        <w:left w:val="none" w:sz="0" w:space="0" w:color="auto"/>
                                        <w:bottom w:val="none" w:sz="0" w:space="0" w:color="auto"/>
                                        <w:right w:val="none" w:sz="0" w:space="0" w:color="auto"/>
                                      </w:divBdr>
                                    </w:div>
                                    <w:div w:id="660545873">
                                      <w:marLeft w:val="0"/>
                                      <w:marRight w:val="0"/>
                                      <w:marTop w:val="0"/>
                                      <w:marBottom w:val="0"/>
                                      <w:divBdr>
                                        <w:top w:val="none" w:sz="0" w:space="0" w:color="auto"/>
                                        <w:left w:val="none" w:sz="0" w:space="0" w:color="auto"/>
                                        <w:bottom w:val="none" w:sz="0" w:space="0" w:color="auto"/>
                                        <w:right w:val="none" w:sz="0" w:space="0" w:color="auto"/>
                                      </w:divBdr>
                                    </w:div>
                                    <w:div w:id="118674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396466">
          <w:marLeft w:val="0"/>
          <w:marRight w:val="0"/>
          <w:marTop w:val="0"/>
          <w:marBottom w:val="0"/>
          <w:divBdr>
            <w:top w:val="none" w:sz="0" w:space="0" w:color="auto"/>
            <w:left w:val="none" w:sz="0" w:space="0" w:color="auto"/>
            <w:bottom w:val="none" w:sz="0" w:space="0" w:color="auto"/>
            <w:right w:val="none" w:sz="0" w:space="0" w:color="auto"/>
          </w:divBdr>
        </w:div>
        <w:div w:id="1105687046">
          <w:marLeft w:val="0"/>
          <w:marRight w:val="0"/>
          <w:marTop w:val="0"/>
          <w:marBottom w:val="0"/>
          <w:divBdr>
            <w:top w:val="none" w:sz="0" w:space="0" w:color="auto"/>
            <w:left w:val="none" w:sz="0" w:space="0" w:color="auto"/>
            <w:bottom w:val="none" w:sz="0" w:space="0" w:color="auto"/>
            <w:right w:val="none" w:sz="0" w:space="0" w:color="auto"/>
          </w:divBdr>
        </w:div>
      </w:divsChild>
    </w:div>
    <w:div w:id="403374617">
      <w:bodyDiv w:val="1"/>
      <w:marLeft w:val="0"/>
      <w:marRight w:val="0"/>
      <w:marTop w:val="0"/>
      <w:marBottom w:val="0"/>
      <w:divBdr>
        <w:top w:val="none" w:sz="0" w:space="0" w:color="auto"/>
        <w:left w:val="none" w:sz="0" w:space="0" w:color="auto"/>
        <w:bottom w:val="none" w:sz="0" w:space="0" w:color="auto"/>
        <w:right w:val="none" w:sz="0" w:space="0" w:color="auto"/>
      </w:divBdr>
    </w:div>
    <w:div w:id="566493769">
      <w:bodyDiv w:val="1"/>
      <w:marLeft w:val="0"/>
      <w:marRight w:val="0"/>
      <w:marTop w:val="0"/>
      <w:marBottom w:val="0"/>
      <w:divBdr>
        <w:top w:val="none" w:sz="0" w:space="0" w:color="auto"/>
        <w:left w:val="none" w:sz="0" w:space="0" w:color="auto"/>
        <w:bottom w:val="none" w:sz="0" w:space="0" w:color="auto"/>
        <w:right w:val="none" w:sz="0" w:space="0" w:color="auto"/>
      </w:divBdr>
    </w:div>
    <w:div w:id="624429295">
      <w:bodyDiv w:val="1"/>
      <w:marLeft w:val="0"/>
      <w:marRight w:val="0"/>
      <w:marTop w:val="0"/>
      <w:marBottom w:val="0"/>
      <w:divBdr>
        <w:top w:val="none" w:sz="0" w:space="0" w:color="auto"/>
        <w:left w:val="none" w:sz="0" w:space="0" w:color="auto"/>
        <w:bottom w:val="none" w:sz="0" w:space="0" w:color="auto"/>
        <w:right w:val="none" w:sz="0" w:space="0" w:color="auto"/>
      </w:divBdr>
    </w:div>
    <w:div w:id="938291233">
      <w:bodyDiv w:val="1"/>
      <w:marLeft w:val="0"/>
      <w:marRight w:val="0"/>
      <w:marTop w:val="0"/>
      <w:marBottom w:val="0"/>
      <w:divBdr>
        <w:top w:val="none" w:sz="0" w:space="0" w:color="auto"/>
        <w:left w:val="none" w:sz="0" w:space="0" w:color="auto"/>
        <w:bottom w:val="none" w:sz="0" w:space="0" w:color="auto"/>
        <w:right w:val="none" w:sz="0" w:space="0" w:color="auto"/>
      </w:divBdr>
      <w:divsChild>
        <w:div w:id="736973618">
          <w:marLeft w:val="0"/>
          <w:marRight w:val="0"/>
          <w:marTop w:val="0"/>
          <w:marBottom w:val="0"/>
          <w:divBdr>
            <w:top w:val="none" w:sz="0" w:space="0" w:color="auto"/>
            <w:left w:val="none" w:sz="0" w:space="0" w:color="auto"/>
            <w:bottom w:val="none" w:sz="0" w:space="0" w:color="auto"/>
            <w:right w:val="none" w:sz="0" w:space="0" w:color="auto"/>
          </w:divBdr>
        </w:div>
      </w:divsChild>
    </w:div>
    <w:div w:id="1228763526">
      <w:bodyDiv w:val="1"/>
      <w:marLeft w:val="0"/>
      <w:marRight w:val="0"/>
      <w:marTop w:val="0"/>
      <w:marBottom w:val="0"/>
      <w:divBdr>
        <w:top w:val="none" w:sz="0" w:space="0" w:color="auto"/>
        <w:left w:val="none" w:sz="0" w:space="0" w:color="auto"/>
        <w:bottom w:val="none" w:sz="0" w:space="0" w:color="auto"/>
        <w:right w:val="none" w:sz="0" w:space="0" w:color="auto"/>
      </w:divBdr>
    </w:div>
    <w:div w:id="15655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control" Target="activeX/activeX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5" Type="http://schemas.openxmlformats.org/officeDocument/2006/relationships/footnotes" Target="footnotes.xml"/><Relationship Id="rId15" Type="http://schemas.openxmlformats.org/officeDocument/2006/relationships/control" Target="activeX/activeX8.xml"/><Relationship Id="rId10" Type="http://schemas.openxmlformats.org/officeDocument/2006/relationships/control" Target="activeX/activeX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7098</Words>
  <Characters>40463</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Temitope</cp:lastModifiedBy>
  <cp:revision>4</cp:revision>
  <cp:lastPrinted>2017-11-07T12:04:00Z</cp:lastPrinted>
  <dcterms:created xsi:type="dcterms:W3CDTF">2020-07-16T15:52:00Z</dcterms:created>
  <dcterms:modified xsi:type="dcterms:W3CDTF">2023-10-12T10:12:00Z</dcterms:modified>
</cp:coreProperties>
</file>